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7A4EB3">
      <w:pPr>
        <w:sectPr w:rsidR="00DF06B0" w:rsidSect="00DF06B0">
          <w:headerReference w:type="default" r:id="rId9"/>
          <w:footerReference w:type="default" r:id="rId10"/>
          <w:type w:val="continuous"/>
          <w:pgSz w:w="11906" w:h="16838" w:code="9"/>
          <w:pgMar w:top="1701" w:right="1134" w:bottom="1134" w:left="1134" w:header="709" w:footer="624" w:gutter="0"/>
          <w:cols w:space="708"/>
          <w:docGrid w:linePitch="360"/>
        </w:sectPr>
      </w:pPr>
    </w:p>
    <w:p w14:paraId="0886E279" w14:textId="5DA06086" w:rsidR="000710D4" w:rsidRPr="000710D4" w:rsidRDefault="00DF06B0" w:rsidP="00515A38">
      <w:pPr>
        <w:pStyle w:val="Heading1"/>
      </w:pPr>
      <w:r w:rsidRPr="0081267E">
        <w:lastRenderedPageBreak/>
        <w:t>NPS Eesti 201</w:t>
      </w:r>
      <w:r w:rsidR="00222F99">
        <w:t>5</w:t>
      </w:r>
      <w:r w:rsidRPr="000C369A">
        <w:t xml:space="preserve"> </w:t>
      </w:r>
      <w:r w:rsidR="00F02D4A">
        <w:t>august</w:t>
      </w:r>
    </w:p>
    <w:p w14:paraId="0AD7EBE9" w14:textId="041040B6" w:rsidR="00F04857" w:rsidRDefault="00F80ACE" w:rsidP="007A4EB3">
      <w:r>
        <w:t>29</w:t>
      </w:r>
      <w:r w:rsidR="00412B6F">
        <w:t>.0</w:t>
      </w:r>
      <w:r w:rsidR="00F02D4A">
        <w:t>9</w:t>
      </w:r>
      <w:r w:rsidR="00F04857" w:rsidRPr="00544D15">
        <w:t>.</w:t>
      </w:r>
      <w:r w:rsidR="002E6E17" w:rsidRPr="00544D15">
        <w:t>201</w:t>
      </w:r>
      <w:r w:rsidR="0029335D" w:rsidRPr="00544D15">
        <w:t>5</w:t>
      </w:r>
    </w:p>
    <w:p w14:paraId="48C33117" w14:textId="77777777" w:rsidR="0002617C" w:rsidRPr="00741BF0" w:rsidRDefault="0002617C" w:rsidP="007A4EB3"/>
    <w:p w14:paraId="3E4F5C6E" w14:textId="08674AF4" w:rsidR="00D82AFE" w:rsidRPr="003562BF" w:rsidRDefault="005B134F" w:rsidP="008C4855">
      <w:pPr>
        <w:pStyle w:val="NoSpacing"/>
        <w:numPr>
          <w:ilvl w:val="0"/>
          <w:numId w:val="20"/>
        </w:numPr>
      </w:pPr>
      <w:r>
        <w:t>Augustis kerkis</w:t>
      </w:r>
      <w:r w:rsidR="00D82AFE" w:rsidRPr="003562BF">
        <w:t xml:space="preserve"> NPS Eesti hinnapiirkonna</w:t>
      </w:r>
      <w:r w:rsidR="00192623">
        <w:t xml:space="preserve"> keskmine</w:t>
      </w:r>
      <w:r w:rsidR="00D82AFE" w:rsidRPr="003562BF">
        <w:t xml:space="preserve"> hind </w:t>
      </w:r>
      <w:r>
        <w:t>11,19</w:t>
      </w:r>
      <w:r w:rsidR="00D82AFE" w:rsidRPr="003562BF">
        <w:t>%</w:t>
      </w:r>
      <w:r w:rsidR="008E378C">
        <w:t xml:space="preserve">, jäädes </w:t>
      </w:r>
      <w:r>
        <w:t>31,20</w:t>
      </w:r>
      <w:r w:rsidR="00D82AFE" w:rsidRPr="003562BF">
        <w:t xml:space="preserve"> €/MWh</w:t>
      </w:r>
      <w:r w:rsidR="008E378C">
        <w:t xml:space="preserve"> juurde</w:t>
      </w:r>
      <w:r w:rsidR="00D82AFE" w:rsidRPr="003562BF">
        <w:t>;</w:t>
      </w:r>
    </w:p>
    <w:p w14:paraId="247F3957" w14:textId="3C0E1582" w:rsidR="008C4855" w:rsidRPr="003562BF" w:rsidRDefault="008C4855" w:rsidP="008C4855">
      <w:pPr>
        <w:pStyle w:val="NoSpacing"/>
        <w:numPr>
          <w:ilvl w:val="0"/>
          <w:numId w:val="20"/>
        </w:numPr>
      </w:pPr>
      <w:r w:rsidRPr="003562BF">
        <w:t xml:space="preserve">Põhjamaade elektribörsi </w:t>
      </w:r>
      <w:r w:rsidR="00A8511A" w:rsidRPr="003562BF">
        <w:t>Nord</w:t>
      </w:r>
      <w:r w:rsidR="00EB0C56" w:rsidRPr="003562BF">
        <w:t xml:space="preserve"> </w:t>
      </w:r>
      <w:r w:rsidR="00A8511A" w:rsidRPr="003562BF">
        <w:t>Pool</w:t>
      </w:r>
      <w:r w:rsidR="00EB0C56" w:rsidRPr="003562BF">
        <w:t xml:space="preserve"> </w:t>
      </w:r>
      <w:r w:rsidR="00A8511A" w:rsidRPr="003562BF">
        <w:t xml:space="preserve">Spot </w:t>
      </w:r>
      <w:r w:rsidRPr="003562BF">
        <w:t>süsteemi</w:t>
      </w:r>
      <w:r w:rsidR="00210FCC" w:rsidRPr="003562BF">
        <w:softHyphen/>
      </w:r>
      <w:r w:rsidRPr="003562BF">
        <w:t xml:space="preserve">hind </w:t>
      </w:r>
      <w:r w:rsidR="005B134F">
        <w:t>kallines</w:t>
      </w:r>
      <w:r w:rsidR="003562BF" w:rsidRPr="003562BF">
        <w:t xml:space="preserve"> </w:t>
      </w:r>
      <w:r w:rsidR="005B134F">
        <w:t>36,65</w:t>
      </w:r>
      <w:r w:rsidR="003A1457">
        <w:t>% ja oli</w:t>
      </w:r>
      <w:r w:rsidRPr="003562BF">
        <w:t xml:space="preserve"> </w:t>
      </w:r>
      <w:r w:rsidR="004E0498" w:rsidRPr="003562BF">
        <w:t xml:space="preserve">keskmiselt </w:t>
      </w:r>
      <w:r w:rsidR="005B134F">
        <w:t>13,05</w:t>
      </w:r>
      <w:r w:rsidR="00C15FDA" w:rsidRPr="003562BF">
        <w:t xml:space="preserve"> </w:t>
      </w:r>
      <w:r w:rsidR="00A8511A" w:rsidRPr="003562BF">
        <w:t>€</w:t>
      </w:r>
      <w:r w:rsidR="003562BF" w:rsidRPr="003562BF">
        <w:t>/MWh</w:t>
      </w:r>
      <w:r w:rsidRPr="003562BF">
        <w:t>;</w:t>
      </w:r>
    </w:p>
    <w:p w14:paraId="2EC3F92E" w14:textId="0753C3DC" w:rsidR="008F2A16" w:rsidRPr="00F6214C" w:rsidRDefault="008F2A16" w:rsidP="008F2A16">
      <w:pPr>
        <w:pStyle w:val="NoSpacing"/>
        <w:numPr>
          <w:ilvl w:val="0"/>
          <w:numId w:val="20"/>
        </w:numPr>
      </w:pPr>
      <w:r w:rsidRPr="00F6214C">
        <w:t>NPS Eesti ja NPS Läti hinnapiirkondade hin</w:t>
      </w:r>
      <w:r w:rsidR="00C45643" w:rsidRPr="00F6214C">
        <w:t>nad</w:t>
      </w:r>
      <w:r w:rsidRPr="00F6214C">
        <w:t xml:space="preserve"> </w:t>
      </w:r>
      <w:r w:rsidR="00715343" w:rsidRPr="00F6214C">
        <w:t>ühtisid</w:t>
      </w:r>
      <w:r w:rsidR="00623CBD" w:rsidRPr="00F6214C">
        <w:t xml:space="preserve"> </w:t>
      </w:r>
      <w:r w:rsidRPr="00F6214C">
        <w:t>D-1 ehk päev</w:t>
      </w:r>
      <w:r w:rsidR="004641DA" w:rsidRPr="00F6214C">
        <w:t>-</w:t>
      </w:r>
      <w:r w:rsidRPr="00F6214C">
        <w:t>ette turu</w:t>
      </w:r>
      <w:r w:rsidR="003A1457">
        <w:t xml:space="preserve">l </w:t>
      </w:r>
      <w:r w:rsidR="001B132C">
        <w:t>209</w:t>
      </w:r>
      <w:r w:rsidR="00F6214C" w:rsidRPr="00F6214C">
        <w:t xml:space="preserve"> tunni</w:t>
      </w:r>
      <w:r w:rsidRPr="00F6214C">
        <w:t>l</w:t>
      </w:r>
      <w:r w:rsidR="00F6214C" w:rsidRPr="00F6214C">
        <w:t xml:space="preserve"> ehk</w:t>
      </w:r>
      <w:r w:rsidRPr="00F6214C">
        <w:t xml:space="preserve"> </w:t>
      </w:r>
      <w:r w:rsidR="001B132C">
        <w:t>28,09</w:t>
      </w:r>
      <w:r w:rsidRPr="00F6214C">
        <w:t>% ajast;</w:t>
      </w:r>
    </w:p>
    <w:p w14:paraId="29857864" w14:textId="4A8AC467" w:rsidR="00F815F7" w:rsidRPr="00F6214C" w:rsidRDefault="00F815F7" w:rsidP="001955F5">
      <w:pPr>
        <w:pStyle w:val="NoSpacing"/>
        <w:numPr>
          <w:ilvl w:val="0"/>
          <w:numId w:val="20"/>
        </w:numPr>
      </w:pPr>
      <w:r w:rsidRPr="00F6214C">
        <w:t xml:space="preserve">NPS Eesti ja NPS Soome </w:t>
      </w:r>
      <w:r w:rsidR="001955F5" w:rsidRPr="00F6214C">
        <w:t xml:space="preserve">päev-ette </w:t>
      </w:r>
      <w:r w:rsidRPr="00F6214C">
        <w:t xml:space="preserve">hinnad </w:t>
      </w:r>
      <w:r w:rsidR="00B7357E" w:rsidRPr="00F6214C">
        <w:t xml:space="preserve">ühtisid </w:t>
      </w:r>
      <w:r w:rsidR="001B132C">
        <w:t>740</w:t>
      </w:r>
      <w:r w:rsidR="00837802" w:rsidRPr="00F6214C">
        <w:t xml:space="preserve"> tunnil ehk</w:t>
      </w:r>
      <w:r w:rsidR="007F291E" w:rsidRPr="00F6214C">
        <w:t xml:space="preserve"> </w:t>
      </w:r>
      <w:r w:rsidR="001B132C">
        <w:t>99,46</w:t>
      </w:r>
      <w:r w:rsidR="007F291E" w:rsidRPr="00F6214C">
        <w:t>%</w:t>
      </w:r>
      <w:r w:rsidRPr="00F6214C">
        <w:t xml:space="preserve"> ajast</w:t>
      </w:r>
      <w:r w:rsidR="00282A47" w:rsidRPr="00F6214C">
        <w:t>;</w:t>
      </w:r>
    </w:p>
    <w:p w14:paraId="6EE433E8" w14:textId="19AAC886" w:rsidR="005E6321" w:rsidRPr="00D511A3" w:rsidRDefault="001B132C" w:rsidP="00AA22F9">
      <w:pPr>
        <w:pStyle w:val="NoSpacing"/>
        <w:numPr>
          <w:ilvl w:val="0"/>
          <w:numId w:val="20"/>
        </w:numPr>
      </w:pPr>
      <w:r>
        <w:t>Augustikuu</w:t>
      </w:r>
      <w:r w:rsidR="005E6321" w:rsidRPr="00D511A3">
        <w:t xml:space="preserve"> </w:t>
      </w:r>
      <w:r w:rsidR="00A8511A" w:rsidRPr="00D511A3">
        <w:t xml:space="preserve">börsihindade </w:t>
      </w:r>
      <w:r w:rsidR="005E6321" w:rsidRPr="00D511A3">
        <w:t>erinevuse alusel maksid</w:t>
      </w:r>
      <w:r w:rsidR="003A1457">
        <w:t xml:space="preserve"> süsteemihaldurid</w:t>
      </w:r>
      <w:r w:rsidR="005E6321" w:rsidRPr="00D511A3">
        <w:t xml:space="preserve"> </w:t>
      </w:r>
      <w:r w:rsidR="0095078E" w:rsidRPr="00D511A3">
        <w:t>limi</w:t>
      </w:r>
      <w:r w:rsidR="00BF6753" w:rsidRPr="00D511A3">
        <w:softHyphen/>
      </w:r>
      <w:r w:rsidR="0095078E" w:rsidRPr="00D511A3">
        <w:t>te</w:t>
      </w:r>
      <w:r w:rsidR="003A1457">
        <w:t>eritud PTR-e ostnud turu</w:t>
      </w:r>
      <w:r w:rsidR="003A1457">
        <w:softHyphen/>
        <w:t>osalistele</w:t>
      </w:r>
      <w:r w:rsidR="0095078E" w:rsidRPr="00D511A3">
        <w:t xml:space="preserve"> kokku </w:t>
      </w:r>
      <w:r w:rsidR="003A1457">
        <w:t>1 </w:t>
      </w:r>
      <w:r>
        <w:t>167</w:t>
      </w:r>
      <w:r w:rsidR="003A1457">
        <w:t xml:space="preserve"> </w:t>
      </w:r>
      <w:r>
        <w:t>927</w:t>
      </w:r>
      <w:r w:rsidR="0095078E" w:rsidRPr="00D511A3">
        <w:t xml:space="preserve"> eurot</w:t>
      </w:r>
      <w:r w:rsidR="0029335D" w:rsidRPr="00D511A3">
        <w:t>.</w:t>
      </w:r>
    </w:p>
    <w:p w14:paraId="61ED382B" w14:textId="77777777" w:rsidR="00210FCC" w:rsidRPr="00210FCC" w:rsidRDefault="00210FCC" w:rsidP="00210FCC">
      <w:pPr>
        <w:pStyle w:val="NoSpacing"/>
      </w:pPr>
    </w:p>
    <w:p w14:paraId="0C2F687E" w14:textId="77777777" w:rsidR="00F04857" w:rsidRPr="001878AC" w:rsidRDefault="00F04857" w:rsidP="007A4EB3">
      <w:pPr>
        <w:pStyle w:val="Heading2"/>
      </w:pPr>
      <w:r w:rsidRPr="001878AC">
        <w:t>Elektribörside hinnad</w:t>
      </w:r>
    </w:p>
    <w:p w14:paraId="2B204386" w14:textId="6FDF15B9" w:rsidR="008C527E" w:rsidRPr="00CC1FE8" w:rsidRDefault="004C68B8" w:rsidP="00EF6B55">
      <w:pPr>
        <w:spacing w:after="240"/>
      </w:pPr>
      <w:r w:rsidRPr="004C68B8">
        <w:t xml:space="preserve">Elektri hind tõusis </w:t>
      </w:r>
      <w:r w:rsidR="00192623">
        <w:t>augustis</w:t>
      </w:r>
      <w:r w:rsidRPr="004C68B8">
        <w:t xml:space="preserve"> eranditult kõikides </w:t>
      </w:r>
      <w:r w:rsidR="00192623">
        <w:t>Nord Pool Spot</w:t>
      </w:r>
      <w:r w:rsidRPr="004C68B8">
        <w:t xml:space="preserve"> hinnapiirkondades, olles paljudes piirkondades siiski märgatavalt madalam ajaloolisest keskmisest.</w:t>
      </w:r>
      <w:r w:rsidR="0018299D">
        <w:t xml:space="preserve"> Juulis</w:t>
      </w:r>
      <w:r w:rsidR="002B7729" w:rsidRPr="002B7729">
        <w:t xml:space="preserve"> ühe madalaima keskmise hinnaga Rootsi SE3 pakkumuspiirkonnas kasvas hind tervelt 84,01%, jäädes 16,69 €/MWh tasemele.</w:t>
      </w:r>
      <w:r w:rsidR="002B7729">
        <w:t xml:space="preserve"> </w:t>
      </w:r>
      <w:r w:rsidR="00CC1FE8">
        <w:t xml:space="preserve">NPS süsteemihinnaks kujunes 13,05 €/MWh, tõustes kuises võrdluses 36,65%. </w:t>
      </w:r>
      <w:r w:rsidR="00C22E3B">
        <w:t>Väikseima hinnakasvuga olid Läti ja Leedu piirkonnad</w:t>
      </w:r>
      <w:r w:rsidR="0018299D">
        <w:t>.</w:t>
      </w:r>
      <w:r w:rsidR="00C22E3B">
        <w:t xml:space="preserve"> </w:t>
      </w:r>
      <w:r w:rsidR="00192623">
        <w:t>Seejuures on</w:t>
      </w:r>
      <w:r w:rsidR="0018299D">
        <w:t xml:space="preserve"> keskmine hind</w:t>
      </w:r>
      <w:r w:rsidR="00C22E3B">
        <w:t xml:space="preserve"> nendes piirkondades</w:t>
      </w:r>
      <w:r w:rsidR="00192623">
        <w:t xml:space="preserve"> </w:t>
      </w:r>
      <w:r w:rsidR="008F78EB">
        <w:t>püsinud tõusulainel juba</w:t>
      </w:r>
      <w:r w:rsidR="00192623">
        <w:t xml:space="preserve"> selle aasta</w:t>
      </w:r>
      <w:r w:rsidR="008F78EB">
        <w:t xml:space="preserve"> </w:t>
      </w:r>
      <w:r w:rsidR="00192623">
        <w:t>märts</w:t>
      </w:r>
      <w:r w:rsidR="008F78EB">
        <w:t xml:space="preserve">ikuust </w:t>
      </w:r>
      <w:r w:rsidR="001A17B4">
        <w:t>alates</w:t>
      </w:r>
      <w:r w:rsidR="00C22E3B">
        <w:t>.</w:t>
      </w:r>
      <w:r w:rsidR="008C527E">
        <w:t xml:space="preserve"> </w:t>
      </w:r>
      <w:r w:rsidR="008C527E" w:rsidRPr="00CC1FE8">
        <w:t xml:space="preserve">NPS elektrituru madalaim kuu keskmine hind </w:t>
      </w:r>
      <w:r w:rsidR="00192623">
        <w:t>kujunes Norras,</w:t>
      </w:r>
      <w:r w:rsidR="008C527E" w:rsidRPr="00CC1FE8">
        <w:t xml:space="preserve"> </w:t>
      </w:r>
      <w:r w:rsidR="008C527E">
        <w:t>Bergeni</w:t>
      </w:r>
      <w:r w:rsidR="008C527E" w:rsidRPr="00CC1FE8">
        <w:t xml:space="preserve"> pakkumus</w:t>
      </w:r>
      <w:r w:rsidR="00192623">
        <w:t>-</w:t>
      </w:r>
      <w:r w:rsidR="008C527E" w:rsidRPr="00CC1FE8">
        <w:t>piirkonnas</w:t>
      </w:r>
      <w:r w:rsidR="00C22E3B">
        <w:t>,</w:t>
      </w:r>
      <w:r w:rsidR="008C527E" w:rsidRPr="00CC1FE8">
        <w:t xml:space="preserve"> ja oli </w:t>
      </w:r>
      <w:r w:rsidR="008C527E">
        <w:t>10,69</w:t>
      </w:r>
      <w:r w:rsidR="008C527E" w:rsidRPr="00CC1FE8">
        <w:t xml:space="preserve"> €/MWh kohta.</w:t>
      </w:r>
    </w:p>
    <w:p w14:paraId="5CE4A26F" w14:textId="53E7607A" w:rsidR="00797E03" w:rsidRDefault="003A1DC8" w:rsidP="007A4EB3">
      <w:pPr>
        <w:rPr>
          <w:rStyle w:val="SubtleEmphasis"/>
          <w:iCs w:val="0"/>
          <w:color w:val="808080"/>
          <w:sz w:val="14"/>
          <w:szCs w:val="14"/>
        </w:rPr>
      </w:pPr>
      <w:bookmarkStart w:id="0" w:name="OLE_LINK1"/>
      <w:bookmarkStart w:id="1" w:name="OLE_LINK2"/>
      <w:r>
        <w:rPr>
          <w:i/>
          <w:noProof/>
          <w:color w:val="808080"/>
          <w:sz w:val="14"/>
          <w:szCs w:val="14"/>
        </w:rPr>
        <w:drawing>
          <wp:inline distT="0" distB="0" distL="0" distR="0" wp14:anchorId="40BE5FBE" wp14:editId="6E6D0F7E">
            <wp:extent cx="2889885" cy="173736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5E7DF9" w:rsidRPr="00615AC9">
        <w:rPr>
          <w:rStyle w:val="SubtleEmphasis"/>
          <w:iCs w:val="0"/>
          <w:color w:val="808080"/>
          <w:sz w:val="14"/>
          <w:szCs w:val="14"/>
        </w:rPr>
        <w:t>Hüdroreservuaaride täituvus Põhjamaades</w:t>
      </w:r>
      <w:bookmarkEnd w:id="0"/>
      <w:bookmarkEnd w:id="1"/>
    </w:p>
    <w:p w14:paraId="13FC8086" w14:textId="77777777" w:rsidR="00541B1B" w:rsidRDefault="00541B1B" w:rsidP="007A4EB3"/>
    <w:tbl>
      <w:tblPr>
        <w:tblW w:w="4580" w:type="dxa"/>
        <w:tblInd w:w="55" w:type="dxa"/>
        <w:tblCellMar>
          <w:left w:w="70" w:type="dxa"/>
          <w:right w:w="70" w:type="dxa"/>
        </w:tblCellMar>
        <w:tblLook w:val="04A0" w:firstRow="1" w:lastRow="0" w:firstColumn="1" w:lastColumn="0" w:noHBand="0" w:noVBand="1"/>
      </w:tblPr>
      <w:tblGrid>
        <w:gridCol w:w="2140"/>
        <w:gridCol w:w="1220"/>
        <w:gridCol w:w="1220"/>
      </w:tblGrid>
      <w:tr w:rsidR="00B50EFC" w:rsidRPr="00B50EFC" w14:paraId="7728B049" w14:textId="77777777" w:rsidTr="00163E7F">
        <w:trPr>
          <w:trHeight w:val="284"/>
        </w:trPr>
        <w:tc>
          <w:tcPr>
            <w:tcW w:w="214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308E16B" w14:textId="77777777" w:rsidR="00B50EFC" w:rsidRPr="00B50EFC" w:rsidRDefault="00B50EFC" w:rsidP="00B50EFC">
            <w:pPr>
              <w:jc w:val="left"/>
              <w:rPr>
                <w:rFonts w:asciiTheme="minorHAnsi" w:hAnsiTheme="minorHAnsi"/>
                <w:b/>
                <w:bCs/>
                <w:color w:val="FFFFFF"/>
                <w:sz w:val="16"/>
                <w:szCs w:val="16"/>
              </w:rPr>
            </w:pPr>
            <w:r w:rsidRPr="00B50EFC">
              <w:rPr>
                <w:rFonts w:asciiTheme="minorHAnsi" w:hAnsiTheme="minorHAnsi"/>
                <w:b/>
                <w:bCs/>
                <w:color w:val="FFFFFF"/>
                <w:sz w:val="16"/>
                <w:szCs w:val="16"/>
              </w:rPr>
              <w:t>Hinnapiirkond (€/MWh)</w:t>
            </w:r>
          </w:p>
        </w:tc>
        <w:tc>
          <w:tcPr>
            <w:tcW w:w="122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56BC81E3" w14:textId="47B50B44" w:rsidR="00B50EFC" w:rsidRPr="00B50EFC" w:rsidRDefault="00F02D4A" w:rsidP="00F02D4A">
            <w:pPr>
              <w:jc w:val="center"/>
              <w:rPr>
                <w:rFonts w:asciiTheme="minorHAnsi" w:hAnsiTheme="minorHAnsi"/>
                <w:b/>
                <w:bCs/>
                <w:color w:val="FFFFFF"/>
                <w:sz w:val="16"/>
                <w:szCs w:val="16"/>
              </w:rPr>
            </w:pPr>
            <w:r>
              <w:rPr>
                <w:rFonts w:asciiTheme="minorHAnsi" w:hAnsiTheme="minorHAnsi"/>
                <w:b/>
                <w:bCs/>
                <w:color w:val="FFFFFF"/>
                <w:sz w:val="16"/>
                <w:szCs w:val="16"/>
              </w:rPr>
              <w:t>Keskmine hind 2015 augustis</w:t>
            </w:r>
          </w:p>
        </w:tc>
        <w:tc>
          <w:tcPr>
            <w:tcW w:w="122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8CFCE43" w14:textId="585BDC69" w:rsidR="00B50EFC" w:rsidRPr="00B50EFC" w:rsidRDefault="005D19BB" w:rsidP="00F02D4A">
            <w:pPr>
              <w:jc w:val="center"/>
              <w:rPr>
                <w:rFonts w:asciiTheme="minorHAnsi" w:hAnsiTheme="minorHAnsi"/>
                <w:b/>
                <w:bCs/>
                <w:color w:val="FFFFFF"/>
                <w:sz w:val="16"/>
                <w:szCs w:val="16"/>
              </w:rPr>
            </w:pPr>
            <w:r>
              <w:rPr>
                <w:rFonts w:asciiTheme="minorHAnsi" w:hAnsiTheme="minorHAnsi"/>
                <w:b/>
                <w:bCs/>
                <w:color w:val="FFFFFF"/>
                <w:sz w:val="16"/>
                <w:szCs w:val="16"/>
              </w:rPr>
              <w:t>Keskmine hind 2015 juu</w:t>
            </w:r>
            <w:r w:rsidR="00F02D4A">
              <w:rPr>
                <w:rFonts w:asciiTheme="minorHAnsi" w:hAnsiTheme="minorHAnsi"/>
                <w:b/>
                <w:bCs/>
                <w:color w:val="FFFFFF"/>
                <w:sz w:val="16"/>
                <w:szCs w:val="16"/>
              </w:rPr>
              <w:t>l</w:t>
            </w:r>
            <w:r>
              <w:rPr>
                <w:rFonts w:asciiTheme="minorHAnsi" w:hAnsiTheme="minorHAnsi"/>
                <w:b/>
                <w:bCs/>
                <w:color w:val="FFFFFF"/>
                <w:sz w:val="16"/>
                <w:szCs w:val="16"/>
              </w:rPr>
              <w:t>is</w:t>
            </w:r>
          </w:p>
        </w:tc>
      </w:tr>
      <w:tr w:rsidR="00B50EFC" w:rsidRPr="00B50EFC" w14:paraId="0D50A36B" w14:textId="77777777" w:rsidTr="00B50EFC">
        <w:trPr>
          <w:trHeight w:val="315"/>
        </w:trPr>
        <w:tc>
          <w:tcPr>
            <w:tcW w:w="2140" w:type="dxa"/>
            <w:vMerge/>
            <w:tcBorders>
              <w:top w:val="single" w:sz="8" w:space="0" w:color="auto"/>
              <w:left w:val="single" w:sz="8" w:space="0" w:color="auto"/>
              <w:bottom w:val="single" w:sz="8" w:space="0" w:color="000000"/>
              <w:right w:val="single" w:sz="8" w:space="0" w:color="auto"/>
            </w:tcBorders>
            <w:vAlign w:val="center"/>
            <w:hideMark/>
          </w:tcPr>
          <w:p w14:paraId="6EFFD974" w14:textId="77777777" w:rsidR="00B50EFC" w:rsidRPr="00B50EFC" w:rsidRDefault="00B50EFC" w:rsidP="00B50EFC">
            <w:pPr>
              <w:jc w:val="left"/>
              <w:rPr>
                <w:rFonts w:asciiTheme="minorHAnsi" w:hAnsiTheme="minorHAnsi"/>
                <w:b/>
                <w:bCs/>
                <w:color w:val="FFFFFF"/>
                <w:sz w:val="16"/>
                <w:szCs w:val="16"/>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6846176C" w14:textId="77777777" w:rsidR="00B50EFC" w:rsidRPr="00B50EFC" w:rsidRDefault="00B50EFC" w:rsidP="00B50EFC">
            <w:pPr>
              <w:jc w:val="left"/>
              <w:rPr>
                <w:rFonts w:asciiTheme="minorHAnsi" w:hAnsiTheme="minorHAnsi"/>
                <w:b/>
                <w:bCs/>
                <w:color w:val="FFFFFF"/>
                <w:sz w:val="16"/>
                <w:szCs w:val="16"/>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63FD73CE" w14:textId="77777777" w:rsidR="00B50EFC" w:rsidRPr="00B50EFC" w:rsidRDefault="00B50EFC" w:rsidP="00B50EFC">
            <w:pPr>
              <w:jc w:val="left"/>
              <w:rPr>
                <w:rFonts w:asciiTheme="minorHAnsi" w:hAnsiTheme="minorHAnsi"/>
                <w:b/>
                <w:bCs/>
                <w:color w:val="FFFFFF"/>
                <w:sz w:val="16"/>
                <w:szCs w:val="16"/>
              </w:rPr>
            </w:pPr>
          </w:p>
        </w:tc>
      </w:tr>
      <w:tr w:rsidR="004977C9" w:rsidRPr="00B50EFC" w14:paraId="403C70F3" w14:textId="77777777" w:rsidTr="004977C9">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99A03D4" w14:textId="77777777" w:rsidR="004977C9" w:rsidRPr="00B50EFC" w:rsidRDefault="004977C9" w:rsidP="00B50EFC">
            <w:pPr>
              <w:jc w:val="left"/>
              <w:rPr>
                <w:rFonts w:asciiTheme="minorHAnsi" w:hAnsiTheme="minorHAnsi"/>
                <w:color w:val="000000"/>
                <w:sz w:val="16"/>
                <w:szCs w:val="16"/>
              </w:rPr>
            </w:pPr>
            <w:r w:rsidRPr="00B50EFC">
              <w:rPr>
                <w:rFonts w:asciiTheme="minorHAnsi" w:hAnsiTheme="minorHAnsi"/>
                <w:color w:val="000000"/>
                <w:sz w:val="16"/>
                <w:szCs w:val="16"/>
              </w:rPr>
              <w:t>NPS Eesti</w:t>
            </w:r>
          </w:p>
        </w:tc>
        <w:tc>
          <w:tcPr>
            <w:tcW w:w="1220" w:type="dxa"/>
            <w:tcBorders>
              <w:top w:val="nil"/>
              <w:left w:val="nil"/>
              <w:bottom w:val="single" w:sz="8" w:space="0" w:color="auto"/>
              <w:right w:val="single" w:sz="8" w:space="0" w:color="auto"/>
            </w:tcBorders>
            <w:shd w:val="clear" w:color="auto" w:fill="auto"/>
            <w:vAlign w:val="center"/>
            <w:hideMark/>
          </w:tcPr>
          <w:p w14:paraId="5491D28D" w14:textId="7D7F48C5" w:rsidR="004977C9" w:rsidRPr="004977C9" w:rsidRDefault="004977C9" w:rsidP="004977C9">
            <w:pPr>
              <w:jc w:val="center"/>
              <w:rPr>
                <w:rFonts w:asciiTheme="minorHAnsi" w:hAnsiTheme="minorHAnsi"/>
                <w:color w:val="000000"/>
                <w:sz w:val="16"/>
                <w:szCs w:val="16"/>
              </w:rPr>
            </w:pPr>
            <w:r w:rsidRPr="004977C9">
              <w:rPr>
                <w:rFonts w:ascii="Calibri" w:hAnsi="Calibri"/>
                <w:color w:val="000000"/>
                <w:sz w:val="16"/>
                <w:szCs w:val="16"/>
              </w:rPr>
              <w:t>31,20</w:t>
            </w:r>
          </w:p>
        </w:tc>
        <w:tc>
          <w:tcPr>
            <w:tcW w:w="1220" w:type="dxa"/>
            <w:tcBorders>
              <w:top w:val="nil"/>
              <w:left w:val="nil"/>
              <w:bottom w:val="single" w:sz="8" w:space="0" w:color="auto"/>
              <w:right w:val="single" w:sz="8" w:space="0" w:color="auto"/>
            </w:tcBorders>
            <w:shd w:val="clear" w:color="auto" w:fill="auto"/>
            <w:vAlign w:val="center"/>
            <w:hideMark/>
          </w:tcPr>
          <w:p w14:paraId="794752B2" w14:textId="1E8FBAD8" w:rsidR="004977C9" w:rsidRPr="00B50EFC" w:rsidRDefault="004977C9" w:rsidP="00B50EFC">
            <w:pPr>
              <w:jc w:val="center"/>
              <w:rPr>
                <w:rFonts w:asciiTheme="minorHAnsi" w:hAnsiTheme="minorHAnsi"/>
                <w:color w:val="000000"/>
                <w:sz w:val="16"/>
                <w:szCs w:val="16"/>
              </w:rPr>
            </w:pPr>
            <w:r w:rsidRPr="005D19BB">
              <w:rPr>
                <w:rFonts w:asciiTheme="minorHAnsi" w:hAnsiTheme="minorHAnsi"/>
                <w:color w:val="000000"/>
                <w:sz w:val="16"/>
                <w:szCs w:val="16"/>
              </w:rPr>
              <w:t>28,06</w:t>
            </w:r>
          </w:p>
        </w:tc>
      </w:tr>
      <w:tr w:rsidR="004977C9" w:rsidRPr="00B50EFC" w14:paraId="74A235C9" w14:textId="77777777" w:rsidTr="004977C9">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9C5DE89" w14:textId="77777777" w:rsidR="004977C9" w:rsidRPr="00B50EFC" w:rsidRDefault="004977C9" w:rsidP="00B50EFC">
            <w:pPr>
              <w:jc w:val="left"/>
              <w:rPr>
                <w:rFonts w:asciiTheme="minorHAnsi" w:hAnsiTheme="minorHAnsi"/>
                <w:color w:val="000000"/>
                <w:sz w:val="16"/>
                <w:szCs w:val="16"/>
              </w:rPr>
            </w:pPr>
            <w:r w:rsidRPr="00B50EFC">
              <w:rPr>
                <w:rFonts w:asciiTheme="minorHAnsi" w:hAnsiTheme="minorHAnsi"/>
                <w:color w:val="000000"/>
                <w:sz w:val="16"/>
                <w:szCs w:val="16"/>
              </w:rPr>
              <w:t>NPS Läti</w:t>
            </w:r>
          </w:p>
        </w:tc>
        <w:tc>
          <w:tcPr>
            <w:tcW w:w="1220" w:type="dxa"/>
            <w:tcBorders>
              <w:top w:val="nil"/>
              <w:left w:val="nil"/>
              <w:bottom w:val="single" w:sz="8" w:space="0" w:color="auto"/>
              <w:right w:val="single" w:sz="8" w:space="0" w:color="auto"/>
            </w:tcBorders>
            <w:shd w:val="clear" w:color="auto" w:fill="auto"/>
            <w:vAlign w:val="center"/>
            <w:hideMark/>
          </w:tcPr>
          <w:p w14:paraId="66F719D0" w14:textId="1717A2AF" w:rsidR="004977C9" w:rsidRPr="004977C9" w:rsidRDefault="004977C9" w:rsidP="004977C9">
            <w:pPr>
              <w:jc w:val="center"/>
              <w:rPr>
                <w:rFonts w:asciiTheme="minorHAnsi" w:hAnsiTheme="minorHAnsi"/>
                <w:color w:val="000000"/>
                <w:sz w:val="16"/>
                <w:szCs w:val="16"/>
              </w:rPr>
            </w:pPr>
            <w:r w:rsidRPr="004977C9">
              <w:rPr>
                <w:rFonts w:ascii="Calibri" w:hAnsi="Calibri"/>
                <w:color w:val="000000"/>
                <w:sz w:val="16"/>
                <w:szCs w:val="16"/>
              </w:rPr>
              <w:t>46,40</w:t>
            </w:r>
          </w:p>
        </w:tc>
        <w:tc>
          <w:tcPr>
            <w:tcW w:w="1220" w:type="dxa"/>
            <w:tcBorders>
              <w:top w:val="nil"/>
              <w:left w:val="nil"/>
              <w:bottom w:val="single" w:sz="8" w:space="0" w:color="auto"/>
              <w:right w:val="single" w:sz="8" w:space="0" w:color="auto"/>
            </w:tcBorders>
            <w:shd w:val="clear" w:color="auto" w:fill="auto"/>
            <w:vAlign w:val="center"/>
            <w:hideMark/>
          </w:tcPr>
          <w:p w14:paraId="30A63DEB" w14:textId="0CF66471" w:rsidR="004977C9" w:rsidRPr="00B50EFC" w:rsidRDefault="004977C9" w:rsidP="00B50EFC">
            <w:pPr>
              <w:jc w:val="center"/>
              <w:rPr>
                <w:rFonts w:asciiTheme="minorHAnsi" w:hAnsiTheme="minorHAnsi"/>
                <w:color w:val="000000"/>
                <w:sz w:val="16"/>
                <w:szCs w:val="16"/>
              </w:rPr>
            </w:pPr>
            <w:r>
              <w:rPr>
                <w:rFonts w:asciiTheme="minorHAnsi" w:hAnsiTheme="minorHAnsi"/>
                <w:color w:val="000000"/>
                <w:sz w:val="16"/>
                <w:szCs w:val="16"/>
              </w:rPr>
              <w:t>44,26</w:t>
            </w:r>
          </w:p>
        </w:tc>
      </w:tr>
      <w:tr w:rsidR="004977C9" w:rsidRPr="00B50EFC" w14:paraId="772655E7" w14:textId="77777777" w:rsidTr="004977C9">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DF662EC" w14:textId="77777777" w:rsidR="004977C9" w:rsidRPr="00B50EFC" w:rsidRDefault="004977C9" w:rsidP="00B50EFC">
            <w:pPr>
              <w:jc w:val="left"/>
              <w:rPr>
                <w:rFonts w:asciiTheme="minorHAnsi" w:hAnsiTheme="minorHAnsi"/>
                <w:color w:val="000000"/>
                <w:sz w:val="16"/>
                <w:szCs w:val="16"/>
              </w:rPr>
            </w:pPr>
            <w:r w:rsidRPr="00B50EFC">
              <w:rPr>
                <w:rFonts w:asciiTheme="minorHAnsi" w:hAnsiTheme="minorHAnsi"/>
                <w:color w:val="000000"/>
                <w:sz w:val="16"/>
                <w:szCs w:val="16"/>
              </w:rPr>
              <w:t>NPS Leedu</w:t>
            </w:r>
          </w:p>
        </w:tc>
        <w:tc>
          <w:tcPr>
            <w:tcW w:w="1220" w:type="dxa"/>
            <w:tcBorders>
              <w:top w:val="nil"/>
              <w:left w:val="nil"/>
              <w:bottom w:val="single" w:sz="8" w:space="0" w:color="auto"/>
              <w:right w:val="single" w:sz="8" w:space="0" w:color="auto"/>
            </w:tcBorders>
            <w:shd w:val="clear" w:color="auto" w:fill="auto"/>
            <w:vAlign w:val="center"/>
            <w:hideMark/>
          </w:tcPr>
          <w:p w14:paraId="403DB7CC" w14:textId="00C8C375" w:rsidR="004977C9" w:rsidRPr="004977C9" w:rsidRDefault="004977C9" w:rsidP="004977C9">
            <w:pPr>
              <w:jc w:val="center"/>
              <w:rPr>
                <w:rFonts w:asciiTheme="minorHAnsi" w:hAnsiTheme="minorHAnsi"/>
                <w:color w:val="000000"/>
                <w:sz w:val="16"/>
                <w:szCs w:val="16"/>
              </w:rPr>
            </w:pPr>
            <w:r w:rsidRPr="004977C9">
              <w:rPr>
                <w:rFonts w:ascii="Calibri" w:hAnsi="Calibri"/>
                <w:color w:val="000000"/>
                <w:sz w:val="16"/>
                <w:szCs w:val="16"/>
              </w:rPr>
              <w:t>46,40</w:t>
            </w:r>
          </w:p>
        </w:tc>
        <w:tc>
          <w:tcPr>
            <w:tcW w:w="1220" w:type="dxa"/>
            <w:tcBorders>
              <w:top w:val="nil"/>
              <w:left w:val="nil"/>
              <w:bottom w:val="single" w:sz="8" w:space="0" w:color="auto"/>
              <w:right w:val="single" w:sz="8" w:space="0" w:color="auto"/>
            </w:tcBorders>
            <w:shd w:val="clear" w:color="auto" w:fill="auto"/>
            <w:vAlign w:val="center"/>
            <w:hideMark/>
          </w:tcPr>
          <w:p w14:paraId="1AC0F291" w14:textId="0D7E3C1B" w:rsidR="004977C9" w:rsidRPr="00B50EFC" w:rsidRDefault="004977C9" w:rsidP="00B50EFC">
            <w:pPr>
              <w:jc w:val="center"/>
              <w:rPr>
                <w:rFonts w:asciiTheme="minorHAnsi" w:hAnsiTheme="minorHAnsi"/>
                <w:color w:val="000000"/>
                <w:sz w:val="16"/>
                <w:szCs w:val="16"/>
              </w:rPr>
            </w:pPr>
            <w:r w:rsidRPr="00B50EFC">
              <w:rPr>
                <w:rFonts w:asciiTheme="minorHAnsi" w:hAnsiTheme="minorHAnsi"/>
                <w:color w:val="000000"/>
                <w:sz w:val="16"/>
                <w:szCs w:val="16"/>
              </w:rPr>
              <w:t>4</w:t>
            </w:r>
            <w:r>
              <w:rPr>
                <w:rFonts w:asciiTheme="minorHAnsi" w:hAnsiTheme="minorHAnsi"/>
                <w:color w:val="000000"/>
                <w:sz w:val="16"/>
                <w:szCs w:val="16"/>
              </w:rPr>
              <w:t>4,26</w:t>
            </w:r>
          </w:p>
        </w:tc>
      </w:tr>
      <w:tr w:rsidR="004977C9" w:rsidRPr="00B50EFC" w14:paraId="4DA0BA78" w14:textId="77777777" w:rsidTr="004977C9">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4BA65B9" w14:textId="77777777" w:rsidR="004977C9" w:rsidRPr="00B50EFC" w:rsidRDefault="004977C9" w:rsidP="00B50EFC">
            <w:pPr>
              <w:jc w:val="left"/>
              <w:rPr>
                <w:rFonts w:asciiTheme="minorHAnsi" w:hAnsiTheme="minorHAnsi"/>
                <w:color w:val="000000"/>
                <w:sz w:val="16"/>
                <w:szCs w:val="16"/>
              </w:rPr>
            </w:pPr>
            <w:r w:rsidRPr="00B50EFC">
              <w:rPr>
                <w:rFonts w:asciiTheme="minorHAnsi" w:hAnsiTheme="minorHAnsi"/>
                <w:color w:val="000000"/>
                <w:sz w:val="16"/>
                <w:szCs w:val="16"/>
              </w:rPr>
              <w:t>NPS Soome</w:t>
            </w:r>
          </w:p>
        </w:tc>
        <w:tc>
          <w:tcPr>
            <w:tcW w:w="1220" w:type="dxa"/>
            <w:tcBorders>
              <w:top w:val="nil"/>
              <w:left w:val="nil"/>
              <w:bottom w:val="single" w:sz="8" w:space="0" w:color="auto"/>
              <w:right w:val="single" w:sz="8" w:space="0" w:color="auto"/>
            </w:tcBorders>
            <w:shd w:val="clear" w:color="auto" w:fill="auto"/>
            <w:vAlign w:val="center"/>
            <w:hideMark/>
          </w:tcPr>
          <w:p w14:paraId="4DDD25C6" w14:textId="30FF159A" w:rsidR="004977C9" w:rsidRPr="004977C9" w:rsidRDefault="004977C9" w:rsidP="004977C9">
            <w:pPr>
              <w:jc w:val="center"/>
              <w:rPr>
                <w:rFonts w:asciiTheme="minorHAnsi" w:hAnsiTheme="minorHAnsi"/>
                <w:color w:val="000000"/>
                <w:sz w:val="16"/>
                <w:szCs w:val="16"/>
              </w:rPr>
            </w:pPr>
            <w:r w:rsidRPr="004977C9">
              <w:rPr>
                <w:rFonts w:ascii="Calibri" w:hAnsi="Calibri"/>
                <w:color w:val="000000"/>
                <w:sz w:val="16"/>
                <w:szCs w:val="16"/>
              </w:rPr>
              <w:t>31,12</w:t>
            </w:r>
          </w:p>
        </w:tc>
        <w:tc>
          <w:tcPr>
            <w:tcW w:w="1220" w:type="dxa"/>
            <w:tcBorders>
              <w:top w:val="nil"/>
              <w:left w:val="nil"/>
              <w:bottom w:val="single" w:sz="8" w:space="0" w:color="auto"/>
              <w:right w:val="single" w:sz="8" w:space="0" w:color="auto"/>
            </w:tcBorders>
            <w:shd w:val="clear" w:color="auto" w:fill="auto"/>
            <w:vAlign w:val="center"/>
            <w:hideMark/>
          </w:tcPr>
          <w:p w14:paraId="37FF0648" w14:textId="7A12EB25" w:rsidR="004977C9" w:rsidRPr="00B50EFC" w:rsidRDefault="004977C9" w:rsidP="00B50EFC">
            <w:pPr>
              <w:jc w:val="center"/>
              <w:rPr>
                <w:rFonts w:asciiTheme="minorHAnsi" w:hAnsiTheme="minorHAnsi"/>
                <w:color w:val="000000"/>
                <w:sz w:val="16"/>
                <w:szCs w:val="16"/>
              </w:rPr>
            </w:pPr>
            <w:r>
              <w:rPr>
                <w:rFonts w:asciiTheme="minorHAnsi" w:hAnsiTheme="minorHAnsi"/>
                <w:color w:val="000000"/>
                <w:sz w:val="16"/>
                <w:szCs w:val="16"/>
              </w:rPr>
              <w:t>27,57</w:t>
            </w:r>
          </w:p>
        </w:tc>
      </w:tr>
    </w:tbl>
    <w:p w14:paraId="7556E2E1" w14:textId="77777777" w:rsidR="00916ABB" w:rsidRDefault="00916ABB" w:rsidP="006F37B9"/>
    <w:p w14:paraId="0CCD6355" w14:textId="7E8F461A" w:rsidR="006F37B9" w:rsidRDefault="000411FC" w:rsidP="006F37B9">
      <w:r>
        <w:t xml:space="preserve">Põhjamaade hüdroreservuaaride täituvus </w:t>
      </w:r>
      <w:r w:rsidR="00D65AB6">
        <w:t>oli</w:t>
      </w:r>
      <w:r>
        <w:t xml:space="preserve"> augustikuu</w:t>
      </w:r>
      <w:r w:rsidR="00DC74EE">
        <w:t xml:space="preserve"> lõpus 88,5% juures, mis on 9 protsendipunkti kõrgem kui seda eelneval kuul juulis</w:t>
      </w:r>
      <w:r w:rsidR="00DC74EE" w:rsidRPr="00DC74EE">
        <w:t xml:space="preserve"> </w:t>
      </w:r>
      <w:r w:rsidR="00DC74EE" w:rsidRPr="00C23783">
        <w:t>(100% 02.01.2012 121 429 GWh).</w:t>
      </w:r>
      <w:r w:rsidR="00DC74EE">
        <w:t xml:space="preserve"> </w:t>
      </w:r>
      <w:r w:rsidR="000A4902">
        <w:t xml:space="preserve">Kõrgest vee tasemest hoolimata </w:t>
      </w:r>
      <w:r w:rsidR="00AF0EA1">
        <w:t xml:space="preserve">kerkis elektritoodang Norras </w:t>
      </w:r>
      <w:r w:rsidR="001B0092">
        <w:t xml:space="preserve">vaid </w:t>
      </w:r>
      <w:r w:rsidR="00AF0EA1">
        <w:t>(8,4%)</w:t>
      </w:r>
      <w:r w:rsidR="000A4902">
        <w:t xml:space="preserve">, samas kui Rootsi elektritootjad tootsid elektrit enam-vähem samas </w:t>
      </w:r>
      <w:r w:rsidR="000A4902">
        <w:lastRenderedPageBreak/>
        <w:t>mahus kui seda juulikuus</w:t>
      </w:r>
      <w:r w:rsidR="00AF0EA1">
        <w:t>. Taani toodang vähenes samal ajal 8,9%</w:t>
      </w:r>
      <w:r w:rsidR="005F1EEC">
        <w:t>,</w:t>
      </w:r>
      <w:r w:rsidR="00AF0EA1">
        <w:t xml:space="preserve"> Soomes</w:t>
      </w:r>
      <w:r w:rsidR="005F1EEC">
        <w:t xml:space="preserve"> kujunes</w:t>
      </w:r>
      <w:r w:rsidR="000A4902">
        <w:t xml:space="preserve"> </w:t>
      </w:r>
      <w:r w:rsidR="005F1EEC">
        <w:t>languseks</w:t>
      </w:r>
      <w:r w:rsidR="00AF0EA1">
        <w:t xml:space="preserve"> 4,1%. Elektritarbimine kas</w:t>
      </w:r>
      <w:r w:rsidR="005F1EEC">
        <w:t>vas aga eranditult kõigis Põhja</w:t>
      </w:r>
      <w:r w:rsidR="00AF0EA1">
        <w:t>maades. K</w:t>
      </w:r>
      <w:r w:rsidR="00916ABB">
        <w:t xml:space="preserve">asv oli suurim Taanis (6,7%) ja seejärel Rootsis (5,3%). Norras ja Soomes kasvasid tarbimismahud vastavalt 2,2% ja 0,9%. </w:t>
      </w:r>
      <w:r w:rsidR="00234ADA" w:rsidRPr="00916ABB">
        <w:t xml:space="preserve">Kuu kokkuvõttes ületas </w:t>
      </w:r>
      <w:r w:rsidR="009A3F57" w:rsidRPr="00916ABB">
        <w:t>t</w:t>
      </w:r>
      <w:r w:rsidR="00234ADA" w:rsidRPr="00916ABB">
        <w:t>ootmine</w:t>
      </w:r>
      <w:r w:rsidR="009A3F57" w:rsidRPr="00916ABB">
        <w:t xml:space="preserve"> </w:t>
      </w:r>
      <w:r w:rsidR="00234ADA" w:rsidRPr="00916ABB">
        <w:t>siseriiklikku tarbi</w:t>
      </w:r>
      <w:r w:rsidR="00BF6753" w:rsidRPr="00916ABB">
        <w:softHyphen/>
      </w:r>
      <w:r w:rsidR="00234ADA" w:rsidRPr="00916ABB">
        <w:t>mist</w:t>
      </w:r>
      <w:r w:rsidR="00DF5F37" w:rsidRPr="00916ABB">
        <w:t xml:space="preserve"> </w:t>
      </w:r>
      <w:r w:rsidR="009A3F57" w:rsidRPr="00916ABB">
        <w:t>Rootsis</w:t>
      </w:r>
      <w:r w:rsidR="00731423" w:rsidRPr="00916ABB">
        <w:t xml:space="preserve"> </w:t>
      </w:r>
      <w:r w:rsidR="00916ABB">
        <w:t>27,9</w:t>
      </w:r>
      <w:r w:rsidR="00731423" w:rsidRPr="00916ABB">
        <w:t>%</w:t>
      </w:r>
      <w:r w:rsidR="009A3F57" w:rsidRPr="00916ABB">
        <w:t xml:space="preserve"> </w:t>
      </w:r>
      <w:r w:rsidR="00731423" w:rsidRPr="00916ABB">
        <w:t>ning</w:t>
      </w:r>
      <w:r w:rsidR="009A3F57" w:rsidRPr="00916ABB">
        <w:t xml:space="preserve"> Norras</w:t>
      </w:r>
      <w:r w:rsidR="00234ADA" w:rsidRPr="00916ABB">
        <w:t xml:space="preserve"> </w:t>
      </w:r>
      <w:r w:rsidR="00916ABB">
        <w:t>20,5</w:t>
      </w:r>
      <w:r w:rsidR="00234ADA" w:rsidRPr="00916ABB">
        <w:t>%</w:t>
      </w:r>
      <w:r w:rsidR="009A3F57" w:rsidRPr="00916ABB">
        <w:t xml:space="preserve">. </w:t>
      </w:r>
      <w:r w:rsidR="001D473B" w:rsidRPr="00916ABB">
        <w:t>Soomes</w:t>
      </w:r>
      <w:r w:rsidR="00DF5F37" w:rsidRPr="00916ABB">
        <w:t xml:space="preserve"> kaeti tarbimine kodumaise toodanguga </w:t>
      </w:r>
      <w:r w:rsidR="00916ABB">
        <w:t>75,5</w:t>
      </w:r>
      <w:r w:rsidR="00DF5F37" w:rsidRPr="00916ABB">
        <w:t xml:space="preserve">% ulatuses. Taanis </w:t>
      </w:r>
      <w:r w:rsidR="008E378C" w:rsidRPr="00916ABB">
        <w:t>oli vastav näitaja</w:t>
      </w:r>
      <w:r w:rsidR="00DF5F37" w:rsidRPr="00916ABB">
        <w:t xml:space="preserve"> </w:t>
      </w:r>
      <w:r w:rsidR="00916ABB">
        <w:t>54,2</w:t>
      </w:r>
      <w:r w:rsidR="00DF5F37" w:rsidRPr="00916ABB">
        <w:t>%.</w:t>
      </w:r>
      <w:r w:rsidR="005B4694" w:rsidRPr="00C23783">
        <w:t xml:space="preserve"> </w:t>
      </w:r>
    </w:p>
    <w:p w14:paraId="00AB4B8E" w14:textId="77777777" w:rsidR="006F37B9" w:rsidRDefault="006F37B9" w:rsidP="006F37B9"/>
    <w:tbl>
      <w:tblPr>
        <w:tblW w:w="4551" w:type="dxa"/>
        <w:tblInd w:w="55" w:type="dxa"/>
        <w:tblCellMar>
          <w:left w:w="70" w:type="dxa"/>
          <w:right w:w="70" w:type="dxa"/>
        </w:tblCellMar>
        <w:tblLook w:val="04A0" w:firstRow="1" w:lastRow="0" w:firstColumn="1" w:lastColumn="0" w:noHBand="0" w:noVBand="1"/>
      </w:tblPr>
      <w:tblGrid>
        <w:gridCol w:w="2500"/>
        <w:gridCol w:w="1059"/>
        <w:gridCol w:w="992"/>
      </w:tblGrid>
      <w:tr w:rsidR="006F37B9" w:rsidRPr="006F37B9" w14:paraId="499788A9" w14:textId="77777777" w:rsidTr="006F37B9">
        <w:trPr>
          <w:trHeight w:val="315"/>
        </w:trPr>
        <w:tc>
          <w:tcPr>
            <w:tcW w:w="2500" w:type="dxa"/>
            <w:vMerge w:val="restart"/>
            <w:tcBorders>
              <w:top w:val="single" w:sz="8" w:space="0" w:color="auto"/>
              <w:left w:val="single" w:sz="8" w:space="0" w:color="auto"/>
              <w:bottom w:val="single" w:sz="8" w:space="0" w:color="000000"/>
              <w:right w:val="single" w:sz="8" w:space="0" w:color="auto"/>
            </w:tcBorders>
            <w:shd w:val="clear" w:color="000000" w:fill="008080"/>
            <w:noWrap/>
            <w:vAlign w:val="center"/>
            <w:hideMark/>
          </w:tcPr>
          <w:p w14:paraId="3E687A50" w14:textId="77777777" w:rsidR="006F37B9" w:rsidRPr="006F37B9" w:rsidRDefault="006F37B9" w:rsidP="006F37B9">
            <w:pPr>
              <w:jc w:val="left"/>
              <w:rPr>
                <w:rFonts w:asciiTheme="minorHAnsi" w:hAnsiTheme="minorHAnsi"/>
                <w:b/>
                <w:bCs/>
                <w:color w:val="FFFFFF"/>
                <w:sz w:val="16"/>
                <w:szCs w:val="16"/>
              </w:rPr>
            </w:pPr>
            <w:r w:rsidRPr="006F37B9">
              <w:rPr>
                <w:rFonts w:asciiTheme="minorHAnsi" w:hAnsiTheme="minorHAnsi"/>
                <w:b/>
                <w:bCs/>
                <w:color w:val="FFFFFF"/>
                <w:sz w:val="16"/>
                <w:szCs w:val="16"/>
              </w:rPr>
              <w:t>Elektribörs</w:t>
            </w:r>
          </w:p>
        </w:tc>
        <w:tc>
          <w:tcPr>
            <w:tcW w:w="2051" w:type="dxa"/>
            <w:gridSpan w:val="2"/>
            <w:tcBorders>
              <w:top w:val="single" w:sz="8" w:space="0" w:color="auto"/>
              <w:left w:val="nil"/>
              <w:bottom w:val="single" w:sz="8" w:space="0" w:color="auto"/>
              <w:right w:val="single" w:sz="8" w:space="0" w:color="000000"/>
            </w:tcBorders>
            <w:shd w:val="clear" w:color="000000" w:fill="008080"/>
            <w:noWrap/>
            <w:vAlign w:val="center"/>
            <w:hideMark/>
          </w:tcPr>
          <w:p w14:paraId="49291F03" w14:textId="77777777" w:rsidR="006F37B9" w:rsidRPr="006F37B9" w:rsidRDefault="006F37B9"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Keskmine hind (€/MWh)</w:t>
            </w:r>
          </w:p>
        </w:tc>
      </w:tr>
      <w:tr w:rsidR="00F02D4A" w:rsidRPr="006F37B9" w14:paraId="71C7F735" w14:textId="77777777" w:rsidTr="006F37B9">
        <w:trPr>
          <w:trHeight w:val="315"/>
        </w:trPr>
        <w:tc>
          <w:tcPr>
            <w:tcW w:w="2500" w:type="dxa"/>
            <w:vMerge/>
            <w:tcBorders>
              <w:top w:val="single" w:sz="8" w:space="0" w:color="auto"/>
              <w:left w:val="single" w:sz="8" w:space="0" w:color="auto"/>
              <w:bottom w:val="single" w:sz="8" w:space="0" w:color="000000"/>
              <w:right w:val="single" w:sz="8" w:space="0" w:color="auto"/>
            </w:tcBorders>
            <w:vAlign w:val="center"/>
            <w:hideMark/>
          </w:tcPr>
          <w:p w14:paraId="55629BAD" w14:textId="77777777" w:rsidR="00F02D4A" w:rsidRPr="006F37B9" w:rsidRDefault="00F02D4A" w:rsidP="006F37B9">
            <w:pPr>
              <w:jc w:val="left"/>
              <w:rPr>
                <w:rFonts w:asciiTheme="minorHAnsi" w:hAnsiTheme="minorHAnsi"/>
                <w:b/>
                <w:bCs/>
                <w:color w:val="FFFFFF"/>
                <w:sz w:val="16"/>
                <w:szCs w:val="16"/>
              </w:rPr>
            </w:pPr>
          </w:p>
        </w:tc>
        <w:tc>
          <w:tcPr>
            <w:tcW w:w="1059" w:type="dxa"/>
            <w:tcBorders>
              <w:top w:val="nil"/>
              <w:left w:val="nil"/>
              <w:bottom w:val="single" w:sz="8" w:space="0" w:color="auto"/>
              <w:right w:val="single" w:sz="8" w:space="0" w:color="auto"/>
            </w:tcBorders>
            <w:shd w:val="clear" w:color="000000" w:fill="008080"/>
            <w:noWrap/>
            <w:vAlign w:val="center"/>
            <w:hideMark/>
          </w:tcPr>
          <w:p w14:paraId="42FB2559" w14:textId="3386D466" w:rsidR="00F02D4A" w:rsidRPr="006F37B9" w:rsidRDefault="00F02D4A" w:rsidP="00F02D4A">
            <w:pPr>
              <w:jc w:val="center"/>
              <w:rPr>
                <w:rFonts w:asciiTheme="minorHAnsi" w:hAnsiTheme="minorHAnsi"/>
                <w:b/>
                <w:bCs/>
                <w:color w:val="FFFFFF"/>
                <w:sz w:val="16"/>
                <w:szCs w:val="16"/>
              </w:rPr>
            </w:pPr>
            <w:r w:rsidRPr="006F37B9">
              <w:rPr>
                <w:rFonts w:asciiTheme="minorHAnsi" w:hAnsiTheme="minorHAnsi"/>
                <w:b/>
                <w:bCs/>
                <w:color w:val="FFFFFF"/>
                <w:sz w:val="16"/>
                <w:szCs w:val="16"/>
              </w:rPr>
              <w:t xml:space="preserve">2015 </w:t>
            </w:r>
            <w:r>
              <w:rPr>
                <w:rFonts w:asciiTheme="minorHAnsi" w:hAnsiTheme="minorHAnsi"/>
                <w:b/>
                <w:bCs/>
                <w:color w:val="FFFFFF"/>
                <w:sz w:val="16"/>
                <w:szCs w:val="16"/>
              </w:rPr>
              <w:t>august</w:t>
            </w:r>
          </w:p>
        </w:tc>
        <w:tc>
          <w:tcPr>
            <w:tcW w:w="992" w:type="dxa"/>
            <w:tcBorders>
              <w:top w:val="nil"/>
              <w:left w:val="nil"/>
              <w:bottom w:val="single" w:sz="8" w:space="0" w:color="auto"/>
              <w:right w:val="single" w:sz="8" w:space="0" w:color="auto"/>
            </w:tcBorders>
            <w:shd w:val="clear" w:color="000000" w:fill="008080"/>
            <w:noWrap/>
            <w:vAlign w:val="center"/>
            <w:hideMark/>
          </w:tcPr>
          <w:p w14:paraId="37D49795" w14:textId="09C9A602" w:rsidR="00F02D4A" w:rsidRPr="006F37B9" w:rsidRDefault="00F02D4A"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2015 juu</w:t>
            </w:r>
            <w:r>
              <w:rPr>
                <w:rFonts w:asciiTheme="minorHAnsi" w:hAnsiTheme="minorHAnsi"/>
                <w:b/>
                <w:bCs/>
                <w:color w:val="FFFFFF"/>
                <w:sz w:val="16"/>
                <w:szCs w:val="16"/>
              </w:rPr>
              <w:t>l</w:t>
            </w:r>
            <w:r w:rsidRPr="006F37B9">
              <w:rPr>
                <w:rFonts w:asciiTheme="minorHAnsi" w:hAnsiTheme="minorHAnsi"/>
                <w:b/>
                <w:bCs/>
                <w:color w:val="FFFFFF"/>
                <w:sz w:val="16"/>
                <w:szCs w:val="16"/>
              </w:rPr>
              <w:t>i</w:t>
            </w:r>
          </w:p>
        </w:tc>
      </w:tr>
      <w:tr w:rsidR="00F02D4A" w:rsidRPr="006F37B9" w14:paraId="269E709B" w14:textId="77777777" w:rsidTr="006F37B9">
        <w:trPr>
          <w:trHeight w:val="315"/>
        </w:trPr>
        <w:tc>
          <w:tcPr>
            <w:tcW w:w="2500" w:type="dxa"/>
            <w:tcBorders>
              <w:top w:val="nil"/>
              <w:left w:val="single" w:sz="8" w:space="0" w:color="auto"/>
              <w:bottom w:val="single" w:sz="8" w:space="0" w:color="auto"/>
              <w:right w:val="single" w:sz="8" w:space="0" w:color="auto"/>
            </w:tcBorders>
            <w:shd w:val="clear" w:color="auto" w:fill="auto"/>
            <w:noWrap/>
            <w:vAlign w:val="center"/>
            <w:hideMark/>
          </w:tcPr>
          <w:p w14:paraId="1F63A26B" w14:textId="77777777" w:rsidR="00F02D4A" w:rsidRPr="006F37B9" w:rsidRDefault="00F02D4A" w:rsidP="006F37B9">
            <w:pPr>
              <w:jc w:val="left"/>
              <w:rPr>
                <w:rFonts w:asciiTheme="minorHAnsi" w:hAnsiTheme="minorHAnsi"/>
                <w:color w:val="000000"/>
                <w:sz w:val="16"/>
                <w:szCs w:val="16"/>
              </w:rPr>
            </w:pPr>
            <w:r w:rsidRPr="006F37B9">
              <w:rPr>
                <w:rFonts w:asciiTheme="minorHAnsi" w:hAnsiTheme="minorHAnsi"/>
                <w:color w:val="000000"/>
                <w:sz w:val="16"/>
                <w:szCs w:val="16"/>
              </w:rPr>
              <w:t>Nord Pool Spot (SYS)</w:t>
            </w:r>
          </w:p>
        </w:tc>
        <w:tc>
          <w:tcPr>
            <w:tcW w:w="1059" w:type="dxa"/>
            <w:tcBorders>
              <w:top w:val="nil"/>
              <w:left w:val="nil"/>
              <w:bottom w:val="single" w:sz="8" w:space="0" w:color="auto"/>
              <w:right w:val="single" w:sz="8" w:space="0" w:color="auto"/>
            </w:tcBorders>
            <w:shd w:val="clear" w:color="auto" w:fill="auto"/>
            <w:noWrap/>
            <w:vAlign w:val="center"/>
            <w:hideMark/>
          </w:tcPr>
          <w:p w14:paraId="4C5AA794" w14:textId="27E8FAC8" w:rsidR="00F02D4A" w:rsidRPr="006F37B9" w:rsidRDefault="0099505A" w:rsidP="006F37B9">
            <w:pPr>
              <w:jc w:val="center"/>
              <w:rPr>
                <w:rFonts w:asciiTheme="minorHAnsi" w:hAnsiTheme="minorHAnsi"/>
                <w:color w:val="000000"/>
                <w:sz w:val="16"/>
                <w:szCs w:val="16"/>
              </w:rPr>
            </w:pPr>
            <w:r>
              <w:rPr>
                <w:rFonts w:asciiTheme="minorHAnsi" w:hAnsiTheme="minorHAnsi"/>
                <w:color w:val="000000"/>
                <w:sz w:val="16"/>
                <w:szCs w:val="16"/>
              </w:rPr>
              <w:t>13,05</w:t>
            </w:r>
          </w:p>
        </w:tc>
        <w:tc>
          <w:tcPr>
            <w:tcW w:w="992" w:type="dxa"/>
            <w:tcBorders>
              <w:top w:val="nil"/>
              <w:left w:val="nil"/>
              <w:bottom w:val="single" w:sz="8" w:space="0" w:color="auto"/>
              <w:right w:val="single" w:sz="8" w:space="0" w:color="auto"/>
            </w:tcBorders>
            <w:shd w:val="clear" w:color="auto" w:fill="auto"/>
            <w:noWrap/>
            <w:vAlign w:val="center"/>
            <w:hideMark/>
          </w:tcPr>
          <w:p w14:paraId="4CDBC842" w14:textId="46FF436E" w:rsidR="00F02D4A" w:rsidRPr="006F37B9" w:rsidRDefault="00F02D4A" w:rsidP="006F37B9">
            <w:pPr>
              <w:jc w:val="center"/>
              <w:rPr>
                <w:rFonts w:asciiTheme="minorHAnsi" w:hAnsiTheme="minorHAnsi"/>
                <w:color w:val="000000"/>
                <w:sz w:val="16"/>
                <w:szCs w:val="16"/>
              </w:rPr>
            </w:pPr>
            <w:r>
              <w:rPr>
                <w:rFonts w:asciiTheme="minorHAnsi" w:hAnsiTheme="minorHAnsi"/>
                <w:color w:val="000000"/>
                <w:sz w:val="16"/>
                <w:szCs w:val="16"/>
              </w:rPr>
              <w:t>9,55</w:t>
            </w:r>
          </w:p>
        </w:tc>
      </w:tr>
      <w:tr w:rsidR="00F02D4A" w:rsidRPr="006F37B9" w14:paraId="57B5AA76" w14:textId="77777777" w:rsidTr="006F37B9">
        <w:trPr>
          <w:trHeight w:val="55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2752C1FA" w14:textId="77777777" w:rsidR="00F02D4A" w:rsidRPr="006F37B9" w:rsidRDefault="00F02D4A" w:rsidP="006F37B9">
            <w:pPr>
              <w:jc w:val="left"/>
              <w:rPr>
                <w:rFonts w:asciiTheme="minorHAnsi" w:hAnsiTheme="minorHAnsi"/>
                <w:color w:val="000000"/>
                <w:sz w:val="16"/>
                <w:szCs w:val="16"/>
              </w:rPr>
            </w:pPr>
            <w:r w:rsidRPr="006F37B9">
              <w:rPr>
                <w:rFonts w:asciiTheme="minorHAnsi" w:hAnsiTheme="minorHAnsi"/>
                <w:color w:val="000000"/>
                <w:sz w:val="16"/>
                <w:szCs w:val="16"/>
              </w:rPr>
              <w:t>European Power Exchange (ELIX Base/Peak)</w:t>
            </w:r>
          </w:p>
        </w:tc>
        <w:tc>
          <w:tcPr>
            <w:tcW w:w="1059" w:type="dxa"/>
            <w:tcBorders>
              <w:top w:val="nil"/>
              <w:left w:val="nil"/>
              <w:bottom w:val="single" w:sz="8" w:space="0" w:color="auto"/>
              <w:right w:val="single" w:sz="8" w:space="0" w:color="auto"/>
            </w:tcBorders>
            <w:shd w:val="clear" w:color="auto" w:fill="auto"/>
            <w:noWrap/>
            <w:vAlign w:val="center"/>
            <w:hideMark/>
          </w:tcPr>
          <w:p w14:paraId="2CE85B3A" w14:textId="69A25424" w:rsidR="00F02D4A" w:rsidRPr="006F37B9" w:rsidRDefault="005B134F" w:rsidP="005D19BB">
            <w:pPr>
              <w:jc w:val="center"/>
              <w:rPr>
                <w:rFonts w:asciiTheme="minorHAnsi" w:hAnsiTheme="minorHAnsi"/>
                <w:color w:val="000000"/>
                <w:sz w:val="16"/>
                <w:szCs w:val="16"/>
              </w:rPr>
            </w:pPr>
            <w:r>
              <w:rPr>
                <w:rFonts w:asciiTheme="minorHAnsi" w:hAnsiTheme="minorHAnsi"/>
                <w:color w:val="000000"/>
                <w:sz w:val="16"/>
                <w:szCs w:val="16"/>
              </w:rPr>
              <w:t>29,78/31,95</w:t>
            </w:r>
          </w:p>
        </w:tc>
        <w:tc>
          <w:tcPr>
            <w:tcW w:w="992" w:type="dxa"/>
            <w:tcBorders>
              <w:top w:val="nil"/>
              <w:left w:val="nil"/>
              <w:bottom w:val="single" w:sz="8" w:space="0" w:color="auto"/>
              <w:right w:val="single" w:sz="8" w:space="0" w:color="auto"/>
            </w:tcBorders>
            <w:shd w:val="clear" w:color="auto" w:fill="auto"/>
            <w:noWrap/>
            <w:vAlign w:val="center"/>
            <w:hideMark/>
          </w:tcPr>
          <w:p w14:paraId="69009DE1" w14:textId="01BE0A58" w:rsidR="00F02D4A" w:rsidRPr="006F37B9" w:rsidRDefault="00F02D4A" w:rsidP="006F37B9">
            <w:pPr>
              <w:jc w:val="center"/>
              <w:rPr>
                <w:rFonts w:asciiTheme="minorHAnsi" w:hAnsiTheme="minorHAnsi"/>
                <w:color w:val="000000"/>
                <w:sz w:val="16"/>
                <w:szCs w:val="16"/>
              </w:rPr>
            </w:pPr>
            <w:r>
              <w:rPr>
                <w:rFonts w:asciiTheme="minorHAnsi" w:hAnsiTheme="minorHAnsi"/>
                <w:color w:val="000000"/>
                <w:sz w:val="16"/>
                <w:szCs w:val="16"/>
              </w:rPr>
              <w:t>33,23</w:t>
            </w:r>
            <w:r w:rsidRPr="006F37B9">
              <w:rPr>
                <w:rFonts w:asciiTheme="minorHAnsi" w:hAnsiTheme="minorHAnsi"/>
                <w:color w:val="000000"/>
                <w:sz w:val="16"/>
                <w:szCs w:val="16"/>
              </w:rPr>
              <w:t>/</w:t>
            </w:r>
            <w:r>
              <w:rPr>
                <w:rFonts w:asciiTheme="minorHAnsi" w:hAnsiTheme="minorHAnsi"/>
                <w:color w:val="000000"/>
                <w:sz w:val="16"/>
                <w:szCs w:val="16"/>
              </w:rPr>
              <w:t>35,61</w:t>
            </w:r>
          </w:p>
        </w:tc>
      </w:tr>
    </w:tbl>
    <w:p w14:paraId="68BD3250" w14:textId="6A2E6E16" w:rsidR="00CD30CF" w:rsidRDefault="0097417C" w:rsidP="003F4DF5">
      <w:pPr>
        <w:spacing w:after="240"/>
      </w:pPr>
      <w:r>
        <w:br/>
      </w:r>
      <w:r w:rsidR="004D7698" w:rsidRPr="004D7698">
        <w:t>European Power Exchange’i (EPEX SPOT) nii ELIX (Euro</w:t>
      </w:r>
      <w:r w:rsidR="004D7698" w:rsidRPr="004D7698">
        <w:softHyphen/>
        <w:t xml:space="preserve">pean Electricity Index) baaskoormuse </w:t>
      </w:r>
      <w:r w:rsidR="00BC7BEC">
        <w:t>ja</w:t>
      </w:r>
      <w:r w:rsidR="004D7698" w:rsidRPr="004D7698">
        <w:t xml:space="preserve"> tipukoormuse</w:t>
      </w:r>
      <w:r w:rsidR="000A4902">
        <w:t xml:space="preserve"> keskmised</w:t>
      </w:r>
      <w:r w:rsidR="004D7698" w:rsidRPr="004D7698">
        <w:t xml:space="preserve"> </w:t>
      </w:r>
      <w:r w:rsidR="00BC7BEC">
        <w:t>hinnad</w:t>
      </w:r>
      <w:r w:rsidR="004D7698" w:rsidRPr="004D7698">
        <w:t xml:space="preserve"> </w:t>
      </w:r>
      <w:r w:rsidR="00BC7BEC">
        <w:t xml:space="preserve">alanesid tänavu augustis eelneva kuuga võrreldes 10%, </w:t>
      </w:r>
      <w:r w:rsidR="0077729B">
        <w:t xml:space="preserve">olles </w:t>
      </w:r>
      <w:r w:rsidR="00BC7BEC">
        <w:t>vastavalt</w:t>
      </w:r>
      <w:r w:rsidR="004D7698" w:rsidRPr="004D7698">
        <w:t xml:space="preserve"> </w:t>
      </w:r>
      <w:r w:rsidR="004D7698">
        <w:t>29,78</w:t>
      </w:r>
      <w:r w:rsidR="004D7698" w:rsidRPr="004D7698">
        <w:t xml:space="preserve"> ja </w:t>
      </w:r>
      <w:r w:rsidR="004D7698">
        <w:t>31,95</w:t>
      </w:r>
      <w:r w:rsidR="004D7698" w:rsidRPr="004D7698">
        <w:t xml:space="preserve"> €/MWh.</w:t>
      </w:r>
      <w:r w:rsidR="00BC7BEC">
        <w:t xml:space="preserve"> </w:t>
      </w:r>
      <w:r w:rsidR="00154BBA">
        <w:t xml:space="preserve">Hinnavahe NPS keskmise süsteemihinnaga küll kitsenes, ent jäi siiski enam kui kaks korda </w:t>
      </w:r>
      <w:r w:rsidR="000A4902">
        <w:t>suuremaks</w:t>
      </w:r>
      <w:r w:rsidR="00154BBA">
        <w:t xml:space="preserve">. </w:t>
      </w:r>
      <w:r w:rsidR="003F4DF5">
        <w:t>Hinnalangus esines ka Saksamaa ja Prantsusmaa turgudel.</w:t>
      </w:r>
      <w:r w:rsidR="00CD30CF" w:rsidRPr="00D04EE3">
        <w:t xml:space="preserve"> Saksamaa PHELIX piirkonna baaskoormuse kesk</w:t>
      </w:r>
      <w:r w:rsidR="00CD30CF" w:rsidRPr="00D04EE3">
        <w:softHyphen/>
        <w:t>miseks hinnaks</w:t>
      </w:r>
      <w:r w:rsidR="00CD30CF" w:rsidRPr="00FD3617">
        <w:t xml:space="preserve"> kujunes 31,52 €/MWh</w:t>
      </w:r>
      <w:r w:rsidR="003F4DF5">
        <w:t xml:space="preserve"> (-10%)</w:t>
      </w:r>
      <w:r w:rsidR="00CD30CF" w:rsidRPr="00FD3617">
        <w:t xml:space="preserve"> ja tipu</w:t>
      </w:r>
      <w:r w:rsidR="00CD30CF" w:rsidRPr="00FD3617">
        <w:softHyphen/>
        <w:t>koormuse hinnaks 33,48 €/MWh</w:t>
      </w:r>
      <w:r w:rsidR="003F4DF5">
        <w:t xml:space="preserve"> (-9%)</w:t>
      </w:r>
      <w:r w:rsidR="00CD30CF" w:rsidRPr="00FD3617">
        <w:t>. EPEX SPOT Prantsusmaa piirkonna baaskoor</w:t>
      </w:r>
      <w:r w:rsidR="00CD30CF" w:rsidRPr="00FD3617">
        <w:softHyphen/>
        <w:t>muse keskmine hind oli 32,16 €/MWh</w:t>
      </w:r>
      <w:r w:rsidR="003F4DF5">
        <w:t xml:space="preserve"> (-15%)</w:t>
      </w:r>
      <w:r w:rsidR="00CD30CF" w:rsidRPr="00FD3617">
        <w:t xml:space="preserve"> ja tipukoormuse keskmine hind 34,96 €/MWh</w:t>
      </w:r>
      <w:r w:rsidR="003F4DF5">
        <w:t xml:space="preserve"> (-16%)</w:t>
      </w:r>
      <w:r w:rsidR="00CD30CF" w:rsidRPr="00FD3617">
        <w:t>.</w:t>
      </w:r>
    </w:p>
    <w:p w14:paraId="65E579FB" w14:textId="7470FF9B" w:rsidR="00572FF7" w:rsidRDefault="00C236F3" w:rsidP="007A4EB3">
      <w:pPr>
        <w:spacing w:after="240"/>
      </w:pPr>
      <w:r w:rsidRPr="00C236F3">
        <w:t>Süsinikdioksiidi emissioonikvootide hinnad tegid juulikuu hinnatõusu järel augusti alguses läbi korrektsiooni.</w:t>
      </w:r>
      <w:r w:rsidR="00CD30CF" w:rsidRPr="00CD30CF">
        <w:t xml:space="preserve"> Augustikuu teisel kolmandikul hinnakasv</w:t>
      </w:r>
      <w:r w:rsidR="00916ABB">
        <w:t xml:space="preserve"> aga</w:t>
      </w:r>
      <w:r w:rsidR="00CD30CF" w:rsidRPr="00CD30CF">
        <w:t xml:space="preserve"> taastus ning</w:t>
      </w:r>
      <w:r>
        <w:t xml:space="preserve"> heitmekvoodi</w:t>
      </w:r>
      <w:r w:rsidR="00CD30CF" w:rsidRPr="00CD30CF">
        <w:t xml:space="preserve"> ühiku hind ületas uuesti 8 euro piiri. </w:t>
      </w:r>
      <w:r w:rsidRPr="00C236F3">
        <w:t>Emissioonikvoodi kõrgeim sulgemishind oli augustis 8,34 eurot, madalaimaks sulgemishinnaks kujunes 7,76 eurot ühe tonni kohta ning keskmiseks hinnaks jäi 8</w:t>
      </w:r>
      <w:r>
        <w:t>,05 eurot ühe tonni kohta</w:t>
      </w:r>
      <w:r w:rsidR="00D6222C">
        <w:t xml:space="preserve"> </w:t>
      </w:r>
      <w:r w:rsidR="00E41C5D" w:rsidRPr="0002617C">
        <w:t>(</w:t>
      </w:r>
      <w:r w:rsidR="000861FF">
        <w:t>juu</w:t>
      </w:r>
      <w:r w:rsidR="00CD30CF">
        <w:t>l</w:t>
      </w:r>
      <w:r w:rsidR="000861FF">
        <w:t>is liikusid hinnad</w:t>
      </w:r>
      <w:r w:rsidR="00CB1DED" w:rsidRPr="0002617C">
        <w:t xml:space="preserve"> vahemi</w:t>
      </w:r>
      <w:r w:rsidR="00663B5A" w:rsidRPr="0002617C">
        <w:softHyphen/>
      </w:r>
      <w:r w:rsidR="00CB1DED" w:rsidRPr="0002617C">
        <w:t>kus</w:t>
      </w:r>
      <w:r w:rsidR="00601440" w:rsidRPr="0002617C">
        <w:t xml:space="preserve"> </w:t>
      </w:r>
      <w:r w:rsidR="000861FF" w:rsidRPr="000861FF">
        <w:t>7,</w:t>
      </w:r>
      <w:r w:rsidR="00CD30CF">
        <w:t>36</w:t>
      </w:r>
      <w:r w:rsidR="00265A1A" w:rsidRPr="0002617C">
        <w:t>-</w:t>
      </w:r>
      <w:r w:rsidR="00CD30CF">
        <w:t>8,05</w:t>
      </w:r>
      <w:r w:rsidR="000861FF">
        <w:t xml:space="preserve"> eurot tonni kohta</w:t>
      </w:r>
      <w:r w:rsidR="00E41C5D" w:rsidRPr="0002617C">
        <w:t>)</w:t>
      </w:r>
      <w:r w:rsidR="0059686F" w:rsidRPr="0002617C">
        <w:t>.</w:t>
      </w:r>
    </w:p>
    <w:p w14:paraId="05C62DD1" w14:textId="1D622B88" w:rsidR="00E5409C" w:rsidRDefault="006F19C2" w:rsidP="003C16A0">
      <w:pPr>
        <w:pStyle w:val="Heading2"/>
      </w:pPr>
      <w:r w:rsidRPr="008C4855">
        <w:t xml:space="preserve">NPS </w:t>
      </w:r>
      <w:r w:rsidR="00DD550C">
        <w:t>Baltikumi</w:t>
      </w:r>
      <w:r w:rsidR="00C45643">
        <w:t xml:space="preserve"> ja</w:t>
      </w:r>
      <w:r w:rsidR="00F04857" w:rsidRPr="008C4855">
        <w:t xml:space="preserve"> Soome hin</w:t>
      </w:r>
      <w:r w:rsidR="00E33E12">
        <w:t>na</w:t>
      </w:r>
      <w:r w:rsidR="00F04857" w:rsidRPr="008C4855">
        <w:t>d</w:t>
      </w:r>
    </w:p>
    <w:p w14:paraId="5F708CF2" w14:textId="0F5F7C64" w:rsidR="001C2B97" w:rsidRPr="002B470F" w:rsidRDefault="0099505A" w:rsidP="002B470F">
      <w:pPr>
        <w:spacing w:after="120"/>
        <w:rPr>
          <w:sz w:val="16"/>
          <w:szCs w:val="16"/>
        </w:rPr>
      </w:pPr>
      <w:r>
        <w:rPr>
          <w:i/>
          <w:noProof/>
          <w:color w:val="808080"/>
          <w:sz w:val="14"/>
          <w:szCs w:val="14"/>
        </w:rPr>
        <w:drawing>
          <wp:inline distT="0" distB="0" distL="0" distR="0" wp14:anchorId="5556CB42" wp14:editId="5D33D115">
            <wp:extent cx="2889885" cy="1737360"/>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34C3F" w:rsidRPr="00766612">
        <w:rPr>
          <w:rStyle w:val="SubtleEmphasis"/>
          <w:iCs w:val="0"/>
          <w:color w:val="808080"/>
          <w:sz w:val="14"/>
          <w:szCs w:val="14"/>
        </w:rPr>
        <w:t>Kuu keskmi</w:t>
      </w:r>
      <w:r w:rsidR="00897341">
        <w:rPr>
          <w:rStyle w:val="SubtleEmphasis"/>
          <w:iCs w:val="0"/>
          <w:color w:val="808080"/>
          <w:sz w:val="14"/>
          <w:szCs w:val="14"/>
        </w:rPr>
        <w:t>s</w:t>
      </w:r>
      <w:r w:rsidR="00D34C3F" w:rsidRPr="00766612">
        <w:rPr>
          <w:rStyle w:val="SubtleEmphasis"/>
          <w:iCs w:val="0"/>
          <w:color w:val="808080"/>
          <w:sz w:val="14"/>
          <w:szCs w:val="14"/>
        </w:rPr>
        <w:t>e</w:t>
      </w:r>
      <w:r w:rsidR="00897341">
        <w:rPr>
          <w:rStyle w:val="SubtleEmphasis"/>
          <w:iCs w:val="0"/>
          <w:color w:val="808080"/>
          <w:sz w:val="14"/>
          <w:szCs w:val="14"/>
        </w:rPr>
        <w:t>d</w:t>
      </w:r>
      <w:r w:rsidR="00D34C3F" w:rsidRPr="00766612">
        <w:rPr>
          <w:rStyle w:val="SubtleEmphasis"/>
          <w:iCs w:val="0"/>
          <w:color w:val="808080"/>
          <w:sz w:val="14"/>
          <w:szCs w:val="14"/>
        </w:rPr>
        <w:t xml:space="preserve"> hin</w:t>
      </w:r>
      <w:r w:rsidR="00897341">
        <w:rPr>
          <w:rStyle w:val="SubtleEmphasis"/>
          <w:iCs w:val="0"/>
          <w:color w:val="808080"/>
          <w:sz w:val="14"/>
          <w:szCs w:val="14"/>
        </w:rPr>
        <w:t>na</w:t>
      </w:r>
      <w:r w:rsidR="00D34C3F" w:rsidRPr="00766612">
        <w:rPr>
          <w:rStyle w:val="SubtleEmphasis"/>
          <w:iCs w:val="0"/>
          <w:color w:val="808080"/>
          <w:sz w:val="14"/>
          <w:szCs w:val="14"/>
        </w:rPr>
        <w:t xml:space="preserve">d </w:t>
      </w:r>
      <w:r w:rsidR="00897341" w:rsidRPr="00897341">
        <w:rPr>
          <w:rStyle w:val="SubtleEmphasis"/>
          <w:iCs w:val="0"/>
          <w:color w:val="808080"/>
          <w:sz w:val="14"/>
          <w:szCs w:val="14"/>
        </w:rPr>
        <w:t>2014. ja 2015. aastal</w:t>
      </w:r>
    </w:p>
    <w:p w14:paraId="501D2043" w14:textId="669C8B29" w:rsidR="007B3B02" w:rsidRPr="00442BCA" w:rsidRDefault="00CC1FE8" w:rsidP="008F78EB">
      <w:pPr>
        <w:spacing w:after="240"/>
        <w:rPr>
          <w:bCs/>
        </w:rPr>
      </w:pPr>
      <w:r>
        <w:rPr>
          <w:bCs/>
        </w:rPr>
        <w:t>NPS Eesti hinnapiirkonnas tõusis elektrihind juulikuuga võrreldes 11,19%, jäädes keskmiselt 31,20 €/MWh tasemele.</w:t>
      </w:r>
      <w:r w:rsidR="008F78EB">
        <w:rPr>
          <w:bCs/>
        </w:rPr>
        <w:t xml:space="preserve"> Eesti keskmine hind oli Põhjamaade süsteemihinnast 18,15 euro võrra kallim</w:t>
      </w:r>
      <w:r w:rsidR="008F78EB" w:rsidRPr="008F78EB">
        <w:rPr>
          <w:bCs/>
        </w:rPr>
        <w:t>.</w:t>
      </w:r>
      <w:r w:rsidR="008F78EB">
        <w:rPr>
          <w:bCs/>
        </w:rPr>
        <w:t xml:space="preserve"> Eestis ja Soomes erines keskmine hind augustis vaid 0,08 euro </w:t>
      </w:r>
      <w:r w:rsidR="008F78EB">
        <w:rPr>
          <w:bCs/>
        </w:rPr>
        <w:lastRenderedPageBreak/>
        <w:t>ulatuses.</w:t>
      </w:r>
      <w:r w:rsidR="008F78EB" w:rsidRPr="008F78EB">
        <w:rPr>
          <w:bCs/>
        </w:rPr>
        <w:t xml:space="preserve"> NPS Läti</w:t>
      </w:r>
      <w:r w:rsidR="008F78EB">
        <w:rPr>
          <w:bCs/>
        </w:rPr>
        <w:t xml:space="preserve"> ja Leedu</w:t>
      </w:r>
      <w:r w:rsidR="008F78EB" w:rsidRPr="008F78EB">
        <w:rPr>
          <w:bCs/>
        </w:rPr>
        <w:t xml:space="preserve"> hinnapiirkon</w:t>
      </w:r>
      <w:r w:rsidR="008F78EB">
        <w:rPr>
          <w:bCs/>
        </w:rPr>
        <w:t>dades</w:t>
      </w:r>
      <w:r w:rsidR="008F78EB" w:rsidRPr="008F78EB">
        <w:rPr>
          <w:bCs/>
        </w:rPr>
        <w:t xml:space="preserve"> kujunes keskmiseks hinnaks </w:t>
      </w:r>
      <w:r w:rsidR="008F78EB">
        <w:rPr>
          <w:bCs/>
        </w:rPr>
        <w:t>augustis</w:t>
      </w:r>
      <w:r w:rsidR="008F78EB" w:rsidRPr="008F78EB">
        <w:rPr>
          <w:bCs/>
        </w:rPr>
        <w:t xml:space="preserve"> </w:t>
      </w:r>
      <w:r w:rsidR="008F78EB">
        <w:rPr>
          <w:bCs/>
        </w:rPr>
        <w:t>46,40</w:t>
      </w:r>
      <w:r w:rsidR="008F78EB" w:rsidRPr="008F78EB">
        <w:rPr>
          <w:bCs/>
        </w:rPr>
        <w:t xml:space="preserve"> €/MWh, kallinedes kuises arvestuses </w:t>
      </w:r>
      <w:r w:rsidR="008F78EB">
        <w:rPr>
          <w:bCs/>
        </w:rPr>
        <w:t>4,84</w:t>
      </w:r>
      <w:r w:rsidR="008F78EB" w:rsidRPr="008F78EB">
        <w:rPr>
          <w:bCs/>
        </w:rPr>
        <w:t xml:space="preserve">%. </w:t>
      </w:r>
      <w:r w:rsidR="008F78EB">
        <w:rPr>
          <w:bCs/>
        </w:rPr>
        <w:t>Lä</w:t>
      </w:r>
      <w:r w:rsidR="009527CE">
        <w:rPr>
          <w:bCs/>
        </w:rPr>
        <w:t>ti ja Leedu keskmine hind</w:t>
      </w:r>
      <w:r w:rsidR="008F78EB">
        <w:rPr>
          <w:bCs/>
        </w:rPr>
        <w:t xml:space="preserve"> oli Eesti </w:t>
      </w:r>
      <w:r w:rsidR="009527CE">
        <w:rPr>
          <w:bCs/>
        </w:rPr>
        <w:t>hinnast</w:t>
      </w:r>
      <w:r w:rsidR="008F78EB">
        <w:rPr>
          <w:bCs/>
        </w:rPr>
        <w:t xml:space="preserve"> 15,20 euro võrra kallim.</w:t>
      </w:r>
    </w:p>
    <w:p w14:paraId="6844F606" w14:textId="76C3C42D" w:rsidR="00442BCA" w:rsidRPr="00731423" w:rsidRDefault="00C54602" w:rsidP="00026926">
      <w:pPr>
        <w:spacing w:after="240"/>
      </w:pPr>
      <w:r>
        <w:t>Eesti elektribilanss oli augustis tänu suurenenud toodangule 82 GWh-ga üle</w:t>
      </w:r>
      <w:r w:rsidR="00FB3C2F">
        <w:t>jäägis. Elektritoodang kasvas juuliga võrreldes 18,2% samal ajal kui tarbimine kerkis 3,4%. Läti tarbimise kasv jäi Eestiga enam-vähem samale tasemele (+3,5%). Toodangu kasv oli Eestiga võrreldes aga oluliselt kõrgem – sealne toodang kasvas kuises võrdluses 38,9%</w:t>
      </w:r>
      <w:r w:rsidR="006E108D">
        <w:t xml:space="preserve"> 422 GWh-ni, tõstes</w:t>
      </w:r>
      <w:r w:rsidR="00FB3C2F">
        <w:t xml:space="preserve"> </w:t>
      </w:r>
      <w:r w:rsidR="006E108D">
        <w:t>kodumaise toodangu osakaalu</w:t>
      </w:r>
      <w:r w:rsidR="00FB3C2F">
        <w:t xml:space="preserve"> </w:t>
      </w:r>
      <w:r w:rsidR="00CC1FE8">
        <w:t>tarbimisest</w:t>
      </w:r>
      <w:r w:rsidR="00FB3C2F">
        <w:t xml:space="preserve"> </w:t>
      </w:r>
      <w:r w:rsidR="006E108D">
        <w:t>75,8%-ni.</w:t>
      </w:r>
      <w:r w:rsidR="001B0092">
        <w:t xml:space="preserve"> To</w:t>
      </w:r>
      <w:bookmarkStart w:id="2" w:name="_GoBack"/>
      <w:bookmarkEnd w:id="2"/>
      <w:r w:rsidR="001B0092">
        <w:t>otmine kasvas eelkõige gaasiturbiinide arvelt.</w:t>
      </w:r>
      <w:r w:rsidR="006E108D">
        <w:t xml:space="preserve"> Leedus langes elektritoodang augustis eelneva kuuga võrreldes 7,9%. Tarbimine kasvas 2,1%. </w:t>
      </w:r>
      <w:r w:rsidR="009527CE">
        <w:t>Sealne</w:t>
      </w:r>
      <w:r w:rsidR="00737050">
        <w:t xml:space="preserve"> toodang</w:t>
      </w:r>
      <w:r w:rsidR="006E108D">
        <w:t xml:space="preserve"> võimaldas sisemaist tarbimist katta 32,8% ulatuses.</w:t>
      </w:r>
      <w:r w:rsidR="00737050">
        <w:t xml:space="preserve"> </w:t>
      </w:r>
      <w:r w:rsidR="006E108D">
        <w:t>Augustis</w:t>
      </w:r>
      <w:r w:rsidR="006A030F" w:rsidRPr="00FC4C0F">
        <w:t xml:space="preserve"> oli Baltikum </w:t>
      </w:r>
      <w:r w:rsidR="00026926" w:rsidRPr="00FC4C0F">
        <w:t>tervikuna</w:t>
      </w:r>
      <w:r w:rsidR="006A030F" w:rsidRPr="00FC4C0F">
        <w:t xml:space="preserve"> </w:t>
      </w:r>
      <w:r w:rsidR="006E108D">
        <w:t>624</w:t>
      </w:r>
      <w:r w:rsidR="006A030F" w:rsidRPr="00FC4C0F">
        <w:t xml:space="preserve"> GWh ulatuses defitsiidis, millest </w:t>
      </w:r>
      <w:r w:rsidR="003F67CC">
        <w:t>hinnanguliselt</w:t>
      </w:r>
      <w:r w:rsidR="006A030F" w:rsidRPr="00FC4C0F">
        <w:t xml:space="preserve"> </w:t>
      </w:r>
      <w:r w:rsidR="006E108D">
        <w:t>56</w:t>
      </w:r>
      <w:r w:rsidR="006A030F" w:rsidRPr="00FC4C0F">
        <w:t xml:space="preserve">% imporditi Põhjamaadest ning </w:t>
      </w:r>
      <w:r w:rsidR="006E108D">
        <w:t>44</w:t>
      </w:r>
      <w:r w:rsidR="006A030F" w:rsidRPr="00FC4C0F">
        <w:t xml:space="preserve">% kolmandatest riikidest. </w:t>
      </w:r>
    </w:p>
    <w:p w14:paraId="04DCFC67" w14:textId="0E659430" w:rsidR="006A1C6B" w:rsidRDefault="009B1474" w:rsidP="006A1C6B">
      <w:pPr>
        <w:spacing w:after="240"/>
      </w:pPr>
      <w:r w:rsidRPr="008B756B">
        <w:t xml:space="preserve">NPS Eesti ja NPS Läti piirkondade hinnad erinesid </w:t>
      </w:r>
      <w:r w:rsidR="00C54602">
        <w:t>augustis</w:t>
      </w:r>
      <w:r w:rsidRPr="008B756B">
        <w:t xml:space="preserve"> päev-ette turul </w:t>
      </w:r>
      <w:r w:rsidR="00C54602">
        <w:t>535</w:t>
      </w:r>
      <w:r w:rsidR="009C526C" w:rsidRPr="008B756B">
        <w:t xml:space="preserve"> </w:t>
      </w:r>
      <w:r w:rsidRPr="008B756B">
        <w:t xml:space="preserve">tunnil </w:t>
      </w:r>
      <w:r w:rsidR="009C526C" w:rsidRPr="008B756B">
        <w:t xml:space="preserve">ehk </w:t>
      </w:r>
      <w:r w:rsidR="00C54602">
        <w:t>71,91</w:t>
      </w:r>
      <w:r w:rsidR="009C526C" w:rsidRPr="008B756B">
        <w:t xml:space="preserve">% tundidest </w:t>
      </w:r>
      <w:r w:rsidRPr="008B756B">
        <w:t>(</w:t>
      </w:r>
      <w:r w:rsidR="00302B10">
        <w:t>juu</w:t>
      </w:r>
      <w:r w:rsidR="00C54602">
        <w:t>l</w:t>
      </w:r>
      <w:r w:rsidR="00302B10">
        <w:t>is</w:t>
      </w:r>
      <w:r w:rsidR="00544D15" w:rsidRPr="008B756B">
        <w:t xml:space="preserve"> </w:t>
      </w:r>
      <w:r w:rsidR="00C54602">
        <w:t>563</w:t>
      </w:r>
      <w:r w:rsidR="009C526C" w:rsidRPr="008B756B">
        <w:t xml:space="preserve"> tunnil ehk </w:t>
      </w:r>
      <w:r w:rsidR="00C54602">
        <w:t>75,67</w:t>
      </w:r>
      <w:r w:rsidRPr="008B756B">
        <w:t>%)</w:t>
      </w:r>
      <w:r w:rsidR="008B756B" w:rsidRPr="008B756B">
        <w:t>.</w:t>
      </w:r>
      <w:r w:rsidR="00ED08A4" w:rsidRPr="008B756B">
        <w:t xml:space="preserve"> </w:t>
      </w:r>
      <w:r w:rsidRPr="008B756B">
        <w:t xml:space="preserve">NPS Eesti ja Soome hinnad </w:t>
      </w:r>
      <w:r w:rsidR="006B0417" w:rsidRPr="008B756B">
        <w:t>erinesid</w:t>
      </w:r>
      <w:r w:rsidRPr="008B756B">
        <w:t xml:space="preserve"> päev-ette turul</w:t>
      </w:r>
      <w:r w:rsidR="00C54602">
        <w:t xml:space="preserve"> vaid</w:t>
      </w:r>
      <w:r w:rsidRPr="008B756B">
        <w:t xml:space="preserve"> </w:t>
      </w:r>
      <w:r w:rsidR="00C54602">
        <w:t>neljal</w:t>
      </w:r>
      <w:r w:rsidR="006B0417" w:rsidRPr="008B756B">
        <w:t xml:space="preserve"> tun</w:t>
      </w:r>
      <w:r w:rsidR="00B12AED" w:rsidRPr="008B756B">
        <w:softHyphen/>
      </w:r>
      <w:r w:rsidR="006B0417" w:rsidRPr="008B756B">
        <w:t xml:space="preserve">nil ehk </w:t>
      </w:r>
      <w:r w:rsidR="00C54602">
        <w:t>0,54</w:t>
      </w:r>
      <w:r w:rsidRPr="008B756B">
        <w:t>% ajast (</w:t>
      </w:r>
      <w:r w:rsidR="00302B10">
        <w:t>juu</w:t>
      </w:r>
      <w:r w:rsidR="00C54602">
        <w:t>l</w:t>
      </w:r>
      <w:r w:rsidR="00302B10">
        <w:t>is</w:t>
      </w:r>
      <w:r w:rsidR="00544D15" w:rsidRPr="008B756B">
        <w:t xml:space="preserve"> </w:t>
      </w:r>
      <w:r w:rsidR="00C54602">
        <w:t>45</w:t>
      </w:r>
      <w:r w:rsidR="00A83B4D" w:rsidRPr="008B756B">
        <w:t xml:space="preserve"> tunnil ehk </w:t>
      </w:r>
      <w:r w:rsidR="00C54602">
        <w:t>6,05</w:t>
      </w:r>
      <w:r w:rsidR="00A83B4D" w:rsidRPr="008B756B">
        <w:t>% tun</w:t>
      </w:r>
      <w:r w:rsidR="00B12AED" w:rsidRPr="008B756B">
        <w:softHyphen/>
      </w:r>
      <w:r w:rsidR="00A83B4D" w:rsidRPr="008B756B">
        <w:t>didest</w:t>
      </w:r>
      <w:r w:rsidRPr="008B756B">
        <w:t>)</w:t>
      </w:r>
      <w:r w:rsidR="00510CAE" w:rsidRPr="008B756B">
        <w:t>.</w:t>
      </w:r>
    </w:p>
    <w:p w14:paraId="758E9213" w14:textId="72FA4B0D" w:rsidR="006F37B9" w:rsidRDefault="0099505A" w:rsidP="006F37B9">
      <w:pPr>
        <w:pStyle w:val="Caption"/>
      </w:pPr>
      <w:r>
        <w:rPr>
          <w:noProof/>
        </w:rPr>
        <w:drawing>
          <wp:inline distT="0" distB="0" distL="0" distR="0" wp14:anchorId="47006790" wp14:editId="071E21F8">
            <wp:extent cx="2889885" cy="196278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9885" cy="1962785"/>
                    </a:xfrm>
                    <a:prstGeom prst="rect">
                      <a:avLst/>
                    </a:prstGeom>
                    <a:noFill/>
                  </pic:spPr>
                </pic:pic>
              </a:graphicData>
            </a:graphic>
          </wp:inline>
        </w:drawing>
      </w:r>
      <w:r w:rsidR="001B7682" w:rsidRPr="00875553">
        <w:t>Päeva ke</w:t>
      </w:r>
      <w:r w:rsidR="003E4689">
        <w:t>s</w:t>
      </w:r>
      <w:r w:rsidR="001B7682" w:rsidRPr="00875553">
        <w:t xml:space="preserve">kmine hind </w:t>
      </w:r>
      <w:r w:rsidR="00897341">
        <w:t xml:space="preserve">2015. aasta </w:t>
      </w:r>
      <w:r w:rsidR="00F02D4A">
        <w:t>augustis</w:t>
      </w:r>
    </w:p>
    <w:tbl>
      <w:tblPr>
        <w:tblW w:w="4551" w:type="dxa"/>
        <w:tblInd w:w="55" w:type="dxa"/>
        <w:tblCellMar>
          <w:left w:w="70" w:type="dxa"/>
          <w:right w:w="70" w:type="dxa"/>
        </w:tblCellMar>
        <w:tblLook w:val="04A0" w:firstRow="1" w:lastRow="0" w:firstColumn="1" w:lastColumn="0" w:noHBand="0" w:noVBand="1"/>
      </w:tblPr>
      <w:tblGrid>
        <w:gridCol w:w="1149"/>
        <w:gridCol w:w="1134"/>
        <w:gridCol w:w="1134"/>
        <w:gridCol w:w="1134"/>
      </w:tblGrid>
      <w:tr w:rsidR="006F37B9" w:rsidRPr="006F37B9" w14:paraId="0E05FBD8" w14:textId="77777777" w:rsidTr="006F37B9">
        <w:trPr>
          <w:trHeight w:val="285"/>
        </w:trPr>
        <w:tc>
          <w:tcPr>
            <w:tcW w:w="1149" w:type="dxa"/>
            <w:tcBorders>
              <w:top w:val="single" w:sz="8" w:space="0" w:color="auto"/>
              <w:left w:val="single" w:sz="8" w:space="0" w:color="auto"/>
              <w:bottom w:val="single" w:sz="8" w:space="0" w:color="auto"/>
              <w:right w:val="single" w:sz="8" w:space="0" w:color="auto"/>
            </w:tcBorders>
            <w:shd w:val="clear" w:color="000000" w:fill="008080"/>
            <w:noWrap/>
            <w:vAlign w:val="center"/>
            <w:hideMark/>
          </w:tcPr>
          <w:p w14:paraId="76042945" w14:textId="199C5707" w:rsidR="006F37B9" w:rsidRPr="006F37B9" w:rsidRDefault="00F02D4A" w:rsidP="00EA2374">
            <w:pPr>
              <w:jc w:val="left"/>
              <w:rPr>
                <w:rFonts w:asciiTheme="minorHAnsi" w:hAnsiTheme="minorHAnsi"/>
                <w:color w:val="FFFFFF"/>
                <w:sz w:val="16"/>
                <w:szCs w:val="16"/>
              </w:rPr>
            </w:pPr>
            <w:r>
              <w:rPr>
                <w:rFonts w:asciiTheme="minorHAnsi" w:hAnsiTheme="minorHAnsi"/>
                <w:color w:val="FFFFFF"/>
                <w:sz w:val="16"/>
                <w:szCs w:val="16"/>
              </w:rPr>
              <w:t>August</w:t>
            </w:r>
            <w:r w:rsidR="006F37B9" w:rsidRPr="006F37B9">
              <w:rPr>
                <w:rFonts w:asciiTheme="minorHAnsi" w:hAnsiTheme="minorHAnsi"/>
                <w:color w:val="FFFFFF"/>
                <w:sz w:val="16"/>
                <w:szCs w:val="16"/>
              </w:rPr>
              <w:t xml:space="preserve"> 2015 (€/MWh)</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18B02E8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Keskmine 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39F6EC68"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Max tunnihind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50D81E0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Min tunnihind</w:t>
            </w:r>
          </w:p>
        </w:tc>
      </w:tr>
      <w:tr w:rsidR="0099505A" w:rsidRPr="006F37B9" w14:paraId="0C4F9ED2"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169B5182" w14:textId="77777777" w:rsidR="0099505A" w:rsidRPr="006F37B9" w:rsidRDefault="0099505A" w:rsidP="006F37B9">
            <w:pPr>
              <w:jc w:val="left"/>
              <w:rPr>
                <w:rFonts w:asciiTheme="minorHAnsi" w:hAnsiTheme="minorHAnsi"/>
                <w:color w:val="000000"/>
                <w:sz w:val="16"/>
                <w:szCs w:val="16"/>
              </w:rPr>
            </w:pPr>
            <w:r w:rsidRPr="006F37B9">
              <w:rPr>
                <w:rFonts w:asciiTheme="minorHAnsi" w:hAnsiTheme="minorHAnsi"/>
                <w:color w:val="000000"/>
                <w:sz w:val="16"/>
                <w:szCs w:val="16"/>
              </w:rPr>
              <w:t>NPS Süsteem</w:t>
            </w:r>
          </w:p>
        </w:tc>
        <w:tc>
          <w:tcPr>
            <w:tcW w:w="1134" w:type="dxa"/>
            <w:tcBorders>
              <w:top w:val="nil"/>
              <w:left w:val="nil"/>
              <w:bottom w:val="single" w:sz="8" w:space="0" w:color="auto"/>
              <w:right w:val="single" w:sz="8" w:space="0" w:color="auto"/>
            </w:tcBorders>
            <w:shd w:val="clear" w:color="auto" w:fill="auto"/>
            <w:noWrap/>
            <w:vAlign w:val="bottom"/>
            <w:hideMark/>
          </w:tcPr>
          <w:p w14:paraId="5F929901" w14:textId="3F6C0723"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13,05</w:t>
            </w:r>
          </w:p>
        </w:tc>
        <w:tc>
          <w:tcPr>
            <w:tcW w:w="1134" w:type="dxa"/>
            <w:tcBorders>
              <w:top w:val="nil"/>
              <w:left w:val="nil"/>
              <w:bottom w:val="single" w:sz="8" w:space="0" w:color="auto"/>
              <w:right w:val="single" w:sz="8" w:space="0" w:color="auto"/>
            </w:tcBorders>
            <w:shd w:val="clear" w:color="auto" w:fill="auto"/>
            <w:noWrap/>
            <w:vAlign w:val="bottom"/>
            <w:hideMark/>
          </w:tcPr>
          <w:p w14:paraId="16049EB9" w14:textId="34E0F396"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25,66</w:t>
            </w:r>
          </w:p>
        </w:tc>
        <w:tc>
          <w:tcPr>
            <w:tcW w:w="1134" w:type="dxa"/>
            <w:tcBorders>
              <w:top w:val="nil"/>
              <w:left w:val="nil"/>
              <w:bottom w:val="single" w:sz="8" w:space="0" w:color="auto"/>
              <w:right w:val="single" w:sz="8" w:space="0" w:color="auto"/>
            </w:tcBorders>
            <w:shd w:val="clear" w:color="auto" w:fill="auto"/>
            <w:noWrap/>
            <w:vAlign w:val="bottom"/>
            <w:hideMark/>
          </w:tcPr>
          <w:p w14:paraId="4A49CD23" w14:textId="17F20606"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3,38</w:t>
            </w:r>
          </w:p>
        </w:tc>
      </w:tr>
      <w:tr w:rsidR="0099505A" w:rsidRPr="006F37B9" w14:paraId="3D223FE8"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8C8F5D" w14:textId="77777777" w:rsidR="0099505A" w:rsidRPr="006F37B9" w:rsidRDefault="0099505A" w:rsidP="006F37B9">
            <w:pPr>
              <w:jc w:val="left"/>
              <w:rPr>
                <w:rFonts w:asciiTheme="minorHAnsi" w:hAnsiTheme="minorHAnsi"/>
                <w:color w:val="000000"/>
                <w:sz w:val="16"/>
                <w:szCs w:val="16"/>
              </w:rPr>
            </w:pPr>
            <w:r w:rsidRPr="006F37B9">
              <w:rPr>
                <w:rFonts w:asciiTheme="minorHAnsi" w:hAnsiTheme="minorHAnsi"/>
                <w:color w:val="000000"/>
                <w:sz w:val="16"/>
                <w:szCs w:val="16"/>
              </w:rPr>
              <w:t>NPS Soome</w:t>
            </w:r>
          </w:p>
        </w:tc>
        <w:tc>
          <w:tcPr>
            <w:tcW w:w="1134" w:type="dxa"/>
            <w:tcBorders>
              <w:top w:val="nil"/>
              <w:left w:val="nil"/>
              <w:bottom w:val="single" w:sz="8" w:space="0" w:color="auto"/>
              <w:right w:val="single" w:sz="8" w:space="0" w:color="auto"/>
            </w:tcBorders>
            <w:shd w:val="clear" w:color="auto" w:fill="auto"/>
            <w:noWrap/>
            <w:vAlign w:val="bottom"/>
            <w:hideMark/>
          </w:tcPr>
          <w:p w14:paraId="5C64E203" w14:textId="2E5AB1B7"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31,12</w:t>
            </w:r>
          </w:p>
        </w:tc>
        <w:tc>
          <w:tcPr>
            <w:tcW w:w="1134" w:type="dxa"/>
            <w:tcBorders>
              <w:top w:val="nil"/>
              <w:left w:val="nil"/>
              <w:bottom w:val="single" w:sz="8" w:space="0" w:color="auto"/>
              <w:right w:val="single" w:sz="8" w:space="0" w:color="auto"/>
            </w:tcBorders>
            <w:shd w:val="clear" w:color="auto" w:fill="auto"/>
            <w:noWrap/>
            <w:vAlign w:val="bottom"/>
            <w:hideMark/>
          </w:tcPr>
          <w:p w14:paraId="253F7744" w14:textId="34ED9B2F"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77,14</w:t>
            </w:r>
          </w:p>
        </w:tc>
        <w:tc>
          <w:tcPr>
            <w:tcW w:w="1134" w:type="dxa"/>
            <w:tcBorders>
              <w:top w:val="nil"/>
              <w:left w:val="nil"/>
              <w:bottom w:val="single" w:sz="8" w:space="0" w:color="auto"/>
              <w:right w:val="single" w:sz="8" w:space="0" w:color="auto"/>
            </w:tcBorders>
            <w:shd w:val="clear" w:color="auto" w:fill="auto"/>
            <w:noWrap/>
            <w:vAlign w:val="bottom"/>
            <w:hideMark/>
          </w:tcPr>
          <w:p w14:paraId="0ECF2DF1" w14:textId="3ADDCE8D"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3,38</w:t>
            </w:r>
          </w:p>
        </w:tc>
      </w:tr>
      <w:tr w:rsidR="0099505A" w:rsidRPr="006F37B9" w14:paraId="7940523D"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FA7A73" w14:textId="77777777" w:rsidR="0099505A" w:rsidRPr="006F37B9" w:rsidRDefault="0099505A" w:rsidP="006F37B9">
            <w:pPr>
              <w:jc w:val="left"/>
              <w:rPr>
                <w:rFonts w:asciiTheme="minorHAnsi" w:hAnsiTheme="minorHAnsi"/>
                <w:color w:val="000000"/>
                <w:sz w:val="16"/>
                <w:szCs w:val="16"/>
              </w:rPr>
            </w:pPr>
            <w:r w:rsidRPr="006F37B9">
              <w:rPr>
                <w:rFonts w:asciiTheme="minorHAnsi" w:hAnsiTheme="minorHAnsi"/>
                <w:color w:val="000000"/>
                <w:sz w:val="16"/>
                <w:szCs w:val="16"/>
              </w:rPr>
              <w:t>NPS Eesti</w:t>
            </w:r>
          </w:p>
        </w:tc>
        <w:tc>
          <w:tcPr>
            <w:tcW w:w="1134" w:type="dxa"/>
            <w:tcBorders>
              <w:top w:val="nil"/>
              <w:left w:val="nil"/>
              <w:bottom w:val="single" w:sz="8" w:space="0" w:color="auto"/>
              <w:right w:val="single" w:sz="8" w:space="0" w:color="auto"/>
            </w:tcBorders>
            <w:shd w:val="clear" w:color="auto" w:fill="auto"/>
            <w:noWrap/>
            <w:vAlign w:val="bottom"/>
            <w:hideMark/>
          </w:tcPr>
          <w:p w14:paraId="55387F71" w14:textId="21DA4F2A"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31,2</w:t>
            </w:r>
            <w:r w:rsidR="00E278E9">
              <w:rPr>
                <w:rFonts w:ascii="Calibri" w:hAnsi="Calibri"/>
                <w:color w:val="000000"/>
                <w:sz w:val="16"/>
                <w:szCs w:val="16"/>
              </w:rPr>
              <w:t>0</w:t>
            </w:r>
          </w:p>
        </w:tc>
        <w:tc>
          <w:tcPr>
            <w:tcW w:w="1134" w:type="dxa"/>
            <w:tcBorders>
              <w:top w:val="nil"/>
              <w:left w:val="nil"/>
              <w:bottom w:val="single" w:sz="8" w:space="0" w:color="auto"/>
              <w:right w:val="single" w:sz="8" w:space="0" w:color="auto"/>
            </w:tcBorders>
            <w:shd w:val="clear" w:color="auto" w:fill="auto"/>
            <w:noWrap/>
            <w:vAlign w:val="bottom"/>
            <w:hideMark/>
          </w:tcPr>
          <w:p w14:paraId="737E00F1" w14:textId="1A671DD0"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77,14</w:t>
            </w:r>
          </w:p>
        </w:tc>
        <w:tc>
          <w:tcPr>
            <w:tcW w:w="1134" w:type="dxa"/>
            <w:tcBorders>
              <w:top w:val="nil"/>
              <w:left w:val="nil"/>
              <w:bottom w:val="single" w:sz="8" w:space="0" w:color="auto"/>
              <w:right w:val="single" w:sz="8" w:space="0" w:color="auto"/>
            </w:tcBorders>
            <w:shd w:val="clear" w:color="auto" w:fill="auto"/>
            <w:noWrap/>
            <w:vAlign w:val="bottom"/>
            <w:hideMark/>
          </w:tcPr>
          <w:p w14:paraId="43F71729" w14:textId="6A49BDCE"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3,38</w:t>
            </w:r>
          </w:p>
        </w:tc>
      </w:tr>
      <w:tr w:rsidR="0099505A" w:rsidRPr="006F37B9" w14:paraId="51AAF57B"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339FDFE7" w14:textId="77777777" w:rsidR="0099505A" w:rsidRPr="006F37B9" w:rsidRDefault="0099505A" w:rsidP="006F37B9">
            <w:pPr>
              <w:jc w:val="left"/>
              <w:rPr>
                <w:rFonts w:asciiTheme="minorHAnsi" w:hAnsiTheme="minorHAnsi"/>
                <w:color w:val="000000"/>
                <w:sz w:val="16"/>
                <w:szCs w:val="16"/>
              </w:rPr>
            </w:pPr>
            <w:r w:rsidRPr="006F37B9">
              <w:rPr>
                <w:rFonts w:asciiTheme="minorHAnsi" w:hAnsiTheme="minorHAnsi"/>
                <w:color w:val="000000"/>
                <w:sz w:val="16"/>
                <w:szCs w:val="16"/>
              </w:rPr>
              <w:t>NPS Läti</w:t>
            </w:r>
          </w:p>
        </w:tc>
        <w:tc>
          <w:tcPr>
            <w:tcW w:w="1134" w:type="dxa"/>
            <w:tcBorders>
              <w:top w:val="nil"/>
              <w:left w:val="nil"/>
              <w:bottom w:val="single" w:sz="8" w:space="0" w:color="auto"/>
              <w:right w:val="single" w:sz="8" w:space="0" w:color="auto"/>
            </w:tcBorders>
            <w:shd w:val="clear" w:color="auto" w:fill="auto"/>
            <w:noWrap/>
            <w:vAlign w:val="bottom"/>
            <w:hideMark/>
          </w:tcPr>
          <w:p w14:paraId="175D706B" w14:textId="5CACFAB3"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46,4</w:t>
            </w:r>
          </w:p>
        </w:tc>
        <w:tc>
          <w:tcPr>
            <w:tcW w:w="1134" w:type="dxa"/>
            <w:tcBorders>
              <w:top w:val="nil"/>
              <w:left w:val="nil"/>
              <w:bottom w:val="single" w:sz="8" w:space="0" w:color="auto"/>
              <w:right w:val="single" w:sz="8" w:space="0" w:color="auto"/>
            </w:tcBorders>
            <w:shd w:val="clear" w:color="auto" w:fill="auto"/>
            <w:noWrap/>
            <w:vAlign w:val="bottom"/>
            <w:hideMark/>
          </w:tcPr>
          <w:p w14:paraId="76AE87FE" w14:textId="00EF6FD6"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77,14</w:t>
            </w:r>
          </w:p>
        </w:tc>
        <w:tc>
          <w:tcPr>
            <w:tcW w:w="1134" w:type="dxa"/>
            <w:tcBorders>
              <w:top w:val="nil"/>
              <w:left w:val="nil"/>
              <w:bottom w:val="single" w:sz="8" w:space="0" w:color="auto"/>
              <w:right w:val="single" w:sz="8" w:space="0" w:color="auto"/>
            </w:tcBorders>
            <w:shd w:val="clear" w:color="auto" w:fill="auto"/>
            <w:noWrap/>
            <w:vAlign w:val="bottom"/>
            <w:hideMark/>
          </w:tcPr>
          <w:p w14:paraId="20A41449" w14:textId="2A0365B9"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5,16</w:t>
            </w:r>
          </w:p>
        </w:tc>
      </w:tr>
      <w:tr w:rsidR="0099505A" w:rsidRPr="006F37B9" w14:paraId="512D0B50"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26985C08" w14:textId="77777777" w:rsidR="0099505A" w:rsidRPr="006F37B9" w:rsidRDefault="0099505A" w:rsidP="006F37B9">
            <w:pPr>
              <w:jc w:val="left"/>
              <w:rPr>
                <w:rFonts w:asciiTheme="minorHAnsi" w:hAnsiTheme="minorHAnsi"/>
                <w:color w:val="000000"/>
                <w:sz w:val="16"/>
                <w:szCs w:val="16"/>
              </w:rPr>
            </w:pPr>
            <w:r w:rsidRPr="006F37B9">
              <w:rPr>
                <w:rFonts w:asciiTheme="minorHAnsi" w:hAnsiTheme="minorHAnsi"/>
                <w:color w:val="000000"/>
                <w:sz w:val="16"/>
                <w:szCs w:val="16"/>
              </w:rPr>
              <w:t>NPS Leedu</w:t>
            </w:r>
          </w:p>
        </w:tc>
        <w:tc>
          <w:tcPr>
            <w:tcW w:w="1134" w:type="dxa"/>
            <w:tcBorders>
              <w:top w:val="nil"/>
              <w:left w:val="nil"/>
              <w:bottom w:val="single" w:sz="8" w:space="0" w:color="auto"/>
              <w:right w:val="single" w:sz="8" w:space="0" w:color="auto"/>
            </w:tcBorders>
            <w:shd w:val="clear" w:color="auto" w:fill="auto"/>
            <w:noWrap/>
            <w:vAlign w:val="bottom"/>
            <w:hideMark/>
          </w:tcPr>
          <w:p w14:paraId="3E0F6B69" w14:textId="731A93B2"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46,4</w:t>
            </w:r>
          </w:p>
        </w:tc>
        <w:tc>
          <w:tcPr>
            <w:tcW w:w="1134" w:type="dxa"/>
            <w:tcBorders>
              <w:top w:val="nil"/>
              <w:left w:val="nil"/>
              <w:bottom w:val="single" w:sz="8" w:space="0" w:color="auto"/>
              <w:right w:val="single" w:sz="8" w:space="0" w:color="auto"/>
            </w:tcBorders>
            <w:shd w:val="clear" w:color="auto" w:fill="auto"/>
            <w:noWrap/>
            <w:vAlign w:val="bottom"/>
            <w:hideMark/>
          </w:tcPr>
          <w:p w14:paraId="70986013" w14:textId="7CA20BDA"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77,14</w:t>
            </w:r>
          </w:p>
        </w:tc>
        <w:tc>
          <w:tcPr>
            <w:tcW w:w="1134" w:type="dxa"/>
            <w:tcBorders>
              <w:top w:val="nil"/>
              <w:left w:val="nil"/>
              <w:bottom w:val="single" w:sz="8" w:space="0" w:color="auto"/>
              <w:right w:val="single" w:sz="8" w:space="0" w:color="auto"/>
            </w:tcBorders>
            <w:shd w:val="clear" w:color="auto" w:fill="auto"/>
            <w:noWrap/>
            <w:vAlign w:val="bottom"/>
            <w:hideMark/>
          </w:tcPr>
          <w:p w14:paraId="20AABD4E" w14:textId="5F623489" w:rsidR="0099505A" w:rsidRPr="0099505A" w:rsidRDefault="0099505A" w:rsidP="00EA2374">
            <w:pPr>
              <w:jc w:val="center"/>
              <w:rPr>
                <w:rFonts w:asciiTheme="minorHAnsi" w:hAnsiTheme="minorHAnsi"/>
                <w:color w:val="000000"/>
                <w:sz w:val="16"/>
                <w:szCs w:val="16"/>
              </w:rPr>
            </w:pPr>
            <w:r w:rsidRPr="0099505A">
              <w:rPr>
                <w:rFonts w:ascii="Calibri" w:hAnsi="Calibri"/>
                <w:color w:val="000000"/>
                <w:sz w:val="16"/>
                <w:szCs w:val="16"/>
              </w:rPr>
              <w:t>5,16</w:t>
            </w:r>
          </w:p>
        </w:tc>
      </w:tr>
    </w:tbl>
    <w:p w14:paraId="2CBE6675" w14:textId="3FC13ADA" w:rsidR="002D792D" w:rsidRDefault="001E6428" w:rsidP="003E5A16">
      <w:pPr>
        <w:spacing w:before="120" w:after="120"/>
      </w:pPr>
      <w:r w:rsidRPr="001E6428">
        <w:t>Augustis</w:t>
      </w:r>
      <w:r w:rsidR="000E314B" w:rsidRPr="001E6428">
        <w:t xml:space="preserve"> olid NPS Eesti hinnapiirkonna tunnihinnad </w:t>
      </w:r>
      <w:r w:rsidRPr="001E6428">
        <w:t>22%</w:t>
      </w:r>
      <w:r w:rsidR="002D792D" w:rsidRPr="001E6428">
        <w:t xml:space="preserve"> ajast alla 10 euro taset. </w:t>
      </w:r>
      <w:r w:rsidR="00252BE3" w:rsidRPr="001E6428">
        <w:t>S</w:t>
      </w:r>
      <w:r w:rsidR="00CB00C3" w:rsidRPr="001E6428">
        <w:t xml:space="preserve">uurim päevasisene hindade erinevus </w:t>
      </w:r>
      <w:r w:rsidR="00252BE3" w:rsidRPr="001E6428">
        <w:t xml:space="preserve">esines </w:t>
      </w:r>
      <w:r>
        <w:t>12</w:t>
      </w:r>
      <w:r w:rsidR="001E7B05" w:rsidRPr="001E6428">
        <w:t xml:space="preserve">. </w:t>
      </w:r>
      <w:r>
        <w:t>augustil</w:t>
      </w:r>
      <w:r w:rsidR="00CB00C3" w:rsidRPr="001E6428">
        <w:t xml:space="preserve">, mil </w:t>
      </w:r>
      <w:r w:rsidR="00331DC3" w:rsidRPr="001E6428">
        <w:t>p</w:t>
      </w:r>
      <w:r w:rsidR="00CB00C3" w:rsidRPr="001E6428">
        <w:t xml:space="preserve">äeva tunnihinnad erinesid </w:t>
      </w:r>
      <w:r>
        <w:t>71,37</w:t>
      </w:r>
      <w:r w:rsidR="00B01B04" w:rsidRPr="001E6428">
        <w:t xml:space="preserve"> </w:t>
      </w:r>
      <w:r w:rsidR="003E5A16" w:rsidRPr="001E6428">
        <w:t>euro</w:t>
      </w:r>
      <w:r w:rsidR="00B01B04" w:rsidRPr="001E6428">
        <w:t xml:space="preserve"> võrra MWh kohta</w:t>
      </w:r>
      <w:r w:rsidR="002D792D" w:rsidRPr="001E6428">
        <w:t xml:space="preserve"> (juu</w:t>
      </w:r>
      <w:r w:rsidR="009527CE">
        <w:t>l</w:t>
      </w:r>
      <w:r w:rsidR="002D792D" w:rsidRPr="001E6428">
        <w:t>ikuus oli suurimaks tunni</w:t>
      </w:r>
      <w:r w:rsidR="002D792D" w:rsidRPr="001E6428">
        <w:softHyphen/>
        <w:t xml:space="preserve">hindade erinevuseks </w:t>
      </w:r>
      <w:r>
        <w:t>60,65</w:t>
      </w:r>
      <w:r w:rsidR="002D792D" w:rsidRPr="001E6428">
        <w:t xml:space="preserve"> €/MWh)</w:t>
      </w:r>
      <w:r w:rsidR="003E5A16" w:rsidRPr="001E6428">
        <w:t>.</w:t>
      </w:r>
      <w:r w:rsidR="00DA47B1" w:rsidRPr="001E6428">
        <w:t xml:space="preserve"> </w:t>
      </w:r>
      <w:r w:rsidR="009527CE">
        <w:t>S</w:t>
      </w:r>
      <w:r>
        <w:t>el päeval esines ka kuu maksimaalne tunnihind 77,14 €/MWh.</w:t>
      </w:r>
    </w:p>
    <w:p w14:paraId="3A80ADA8" w14:textId="32265659" w:rsidR="00A959FF" w:rsidRDefault="00A959FF" w:rsidP="00A959FF">
      <w:pPr>
        <w:pStyle w:val="Caption"/>
        <w:spacing w:after="0"/>
        <w:rPr>
          <w:rStyle w:val="SubtleEmphasis"/>
          <w:i/>
          <w:iCs w:val="0"/>
          <w:color w:val="808080"/>
        </w:rPr>
      </w:pPr>
    </w:p>
    <w:p w14:paraId="50B6A01E" w14:textId="21D22F39" w:rsidR="00F04857" w:rsidRDefault="0099505A" w:rsidP="007A4EB3">
      <w:pPr>
        <w:pStyle w:val="Caption"/>
        <w:rPr>
          <w:rStyle w:val="SubtleEmphasis"/>
          <w:i/>
          <w:iCs w:val="0"/>
          <w:color w:val="808080"/>
        </w:rPr>
      </w:pPr>
      <w:r>
        <w:rPr>
          <w:noProof/>
        </w:rPr>
        <w:lastRenderedPageBreak/>
        <w:drawing>
          <wp:inline distT="0" distB="0" distL="0" distR="0" wp14:anchorId="00A08C1C" wp14:editId="176A6EC8">
            <wp:extent cx="2895600" cy="168846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0" cy="1688465"/>
                    </a:xfrm>
                    <a:prstGeom prst="rect">
                      <a:avLst/>
                    </a:prstGeom>
                    <a:noFill/>
                  </pic:spPr>
                </pic:pic>
              </a:graphicData>
            </a:graphic>
          </wp:inline>
        </w:drawing>
      </w:r>
      <w:r w:rsidR="00A959FF">
        <w:rPr>
          <w:rStyle w:val="SubtleEmphasis"/>
          <w:i/>
          <w:iCs w:val="0"/>
          <w:color w:val="808080"/>
        </w:rPr>
        <w:t>NPS Eesti hinnapiirkonna h</w:t>
      </w:r>
      <w:r w:rsidR="00F04857" w:rsidRPr="008C4855">
        <w:rPr>
          <w:rStyle w:val="SubtleEmphasis"/>
          <w:i/>
          <w:iCs w:val="0"/>
          <w:color w:val="808080"/>
        </w:rPr>
        <w:t>indade volatiilsus</w:t>
      </w:r>
      <w:r w:rsidR="00CB00C3">
        <w:rPr>
          <w:rStyle w:val="SubtleEmphasis"/>
          <w:i/>
          <w:iCs w:val="0"/>
          <w:color w:val="808080"/>
        </w:rPr>
        <w:t xml:space="preserve"> </w:t>
      </w:r>
      <w:r w:rsidR="00897341">
        <w:rPr>
          <w:rStyle w:val="SubtleEmphasis"/>
          <w:i/>
          <w:iCs w:val="0"/>
          <w:color w:val="808080"/>
        </w:rPr>
        <w:t xml:space="preserve">2015. aasta </w:t>
      </w:r>
      <w:r w:rsidR="00F02D4A">
        <w:rPr>
          <w:rStyle w:val="SubtleEmphasis"/>
          <w:i/>
          <w:iCs w:val="0"/>
          <w:color w:val="808080"/>
        </w:rPr>
        <w:t>augustis</w:t>
      </w:r>
    </w:p>
    <w:p w14:paraId="08B697AF" w14:textId="0D9FE7BE" w:rsidR="009700A7" w:rsidRPr="009700A7" w:rsidRDefault="0006408E" w:rsidP="009700A7">
      <w:pPr>
        <w:pStyle w:val="Heading2"/>
      </w:pPr>
      <w:r w:rsidRPr="0023603C">
        <w:t>Võimsusvoog</w:t>
      </w:r>
    </w:p>
    <w:p w14:paraId="3BD71C4B" w14:textId="464C9012" w:rsidR="00224345" w:rsidRDefault="002D792D" w:rsidP="00D176E4">
      <w:pPr>
        <w:spacing w:after="120"/>
      </w:pPr>
      <w:r w:rsidRPr="002D792D">
        <w:t xml:space="preserve">Eesti ja Soome vaheliste päev-ette ülekandevõimsuste võimsusvoog oli </w:t>
      </w:r>
      <w:r w:rsidR="00AD6D27">
        <w:t>710</w:t>
      </w:r>
      <w:r w:rsidRPr="002D792D">
        <w:t xml:space="preserve"> tunnil suunatud Soomest Eestisse ning </w:t>
      </w:r>
      <w:r w:rsidR="00AD6D27">
        <w:t>34</w:t>
      </w:r>
      <w:r w:rsidRPr="002D792D">
        <w:t xml:space="preserve"> tunnil Eestist Soome</w:t>
      </w:r>
      <w:r w:rsidR="000B620B" w:rsidRPr="007C6EAD">
        <w:t xml:space="preserve"> (</w:t>
      </w:r>
      <w:r>
        <w:t>juu</w:t>
      </w:r>
      <w:r w:rsidR="00245381">
        <w:t>l</w:t>
      </w:r>
      <w:r>
        <w:t xml:space="preserve">is </w:t>
      </w:r>
      <w:r w:rsidR="00245381">
        <w:t>736 tunnil Soomest Eestisse ja 8 tunnil Eestist Soome</w:t>
      </w:r>
      <w:r>
        <w:t>)</w:t>
      </w:r>
      <w:r w:rsidR="006F1011">
        <w:t>,</w:t>
      </w:r>
      <w:r w:rsidR="000B620B" w:rsidRPr="008C4855">
        <w:t xml:space="preserve"> </w:t>
      </w:r>
      <w:r w:rsidR="006F1011">
        <w:t>muuhulgas oli ü</w:t>
      </w:r>
      <w:r w:rsidR="00224345" w:rsidRPr="00224345">
        <w:t>lekandevõimsus Soomest Eestisse täies ulatuses ka</w:t>
      </w:r>
      <w:r w:rsidR="00224345" w:rsidRPr="00224345">
        <w:softHyphen/>
        <w:t xml:space="preserve">sutatud </w:t>
      </w:r>
      <w:r w:rsidR="00AD6D27">
        <w:t>4</w:t>
      </w:r>
      <w:r w:rsidR="00224345" w:rsidRPr="00224345">
        <w:t xml:space="preserve"> tunnil</w:t>
      </w:r>
      <w:r w:rsidR="006F1011">
        <w:t xml:space="preserve"> (</w:t>
      </w:r>
      <w:r>
        <w:t>juu</w:t>
      </w:r>
      <w:r w:rsidR="00245381">
        <w:t>l</w:t>
      </w:r>
      <w:r>
        <w:t xml:space="preserve">is </w:t>
      </w:r>
      <w:r w:rsidR="00245381">
        <w:t>43</w:t>
      </w:r>
      <w:r w:rsidR="006F1011">
        <w:t xml:space="preserve"> tunnil)</w:t>
      </w:r>
      <w:r w:rsidR="00224345" w:rsidRPr="00224345">
        <w:t xml:space="preserve">. </w:t>
      </w:r>
      <w:r w:rsidR="00A20463" w:rsidRPr="00AD6D27">
        <w:t>Tunde</w:t>
      </w:r>
      <w:r w:rsidR="00224345" w:rsidRPr="00AD6D27">
        <w:t xml:space="preserve">, mil ülekandevõimsuse puudujääk ei olnud tingitud ühenduste piirangutest, </w:t>
      </w:r>
      <w:r w:rsidR="00AD6D27" w:rsidRPr="00AD6D27">
        <w:t>augustis</w:t>
      </w:r>
      <w:r w:rsidRPr="00AD6D27">
        <w:t xml:space="preserve"> ei esinenud</w:t>
      </w:r>
      <w:r w:rsidR="00B1447B">
        <w:t xml:space="preserve"> (</w:t>
      </w:r>
      <w:r>
        <w:t>juu</w:t>
      </w:r>
      <w:r w:rsidR="00245381">
        <w:t>l</w:t>
      </w:r>
      <w:r>
        <w:t>i</w:t>
      </w:r>
      <w:r w:rsidR="00B1447B">
        <w:t>kuus</w:t>
      </w:r>
      <w:r w:rsidR="0061724E">
        <w:t xml:space="preserve"> </w:t>
      </w:r>
      <w:r w:rsidR="00AD6D27">
        <w:t>samuti mitte</w:t>
      </w:r>
      <w:r w:rsidR="00B1447B">
        <w:t>)</w:t>
      </w:r>
      <w:r w:rsidR="00224345">
        <w:t>.</w:t>
      </w:r>
    </w:p>
    <w:p w14:paraId="33E7FD45" w14:textId="3EEFE954" w:rsidR="007C6EAD" w:rsidRDefault="007C6EAD" w:rsidP="007C6EAD">
      <w:pPr>
        <w:pStyle w:val="Caption"/>
        <w:spacing w:after="0"/>
        <w:rPr>
          <w:noProof/>
        </w:rPr>
      </w:pPr>
    </w:p>
    <w:p w14:paraId="73B6E21C" w14:textId="4F3C5CD9" w:rsidR="00F04857" w:rsidRPr="008C4855" w:rsidRDefault="00E278E9" w:rsidP="007A4EB3">
      <w:pPr>
        <w:pStyle w:val="Caption"/>
      </w:pPr>
      <w:r>
        <w:rPr>
          <w:noProof/>
        </w:rPr>
        <w:drawing>
          <wp:inline distT="0" distB="0" distL="0" distR="0" wp14:anchorId="3A5BD62E" wp14:editId="59C2D10A">
            <wp:extent cx="2889885" cy="2072640"/>
            <wp:effectExtent l="0" t="0" r="5715"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885" cy="2072640"/>
                    </a:xfrm>
                    <a:prstGeom prst="rect">
                      <a:avLst/>
                    </a:prstGeom>
                    <a:noFill/>
                  </pic:spPr>
                </pic:pic>
              </a:graphicData>
            </a:graphic>
          </wp:inline>
        </w:drawing>
      </w:r>
      <w:r w:rsidR="00D154A3">
        <w:t xml:space="preserve">NPS Eesti ja NPS Soome vahelised võimsusvood </w:t>
      </w:r>
      <w:r w:rsidR="00897341" w:rsidRPr="00897341">
        <w:t xml:space="preserve">2015. aasta </w:t>
      </w:r>
      <w:r w:rsidR="00F02D4A">
        <w:t>augustis</w:t>
      </w:r>
    </w:p>
    <w:p w14:paraId="455E66B7" w14:textId="4F49FA6B" w:rsidR="00412B6F" w:rsidRDefault="00F67CCE" w:rsidP="001032D1">
      <w:pPr>
        <w:spacing w:after="120"/>
      </w:pPr>
      <w:r w:rsidRPr="00F67CCE">
        <w:t>Ülekandevõimsuste jaotamise tulu põhivõrgu ettevõte</w:t>
      </w:r>
      <w:r w:rsidRPr="00F67CCE">
        <w:softHyphen/>
        <w:t xml:space="preserve">tele Elering ja Fingrid oli </w:t>
      </w:r>
      <w:r w:rsidR="00245381">
        <w:t>augustis</w:t>
      </w:r>
      <w:r w:rsidRPr="00F67CCE">
        <w:t xml:space="preserve"> kokku </w:t>
      </w:r>
      <w:r w:rsidR="00E278E9">
        <w:t>53 002</w:t>
      </w:r>
      <w:r w:rsidRPr="00F67CCE">
        <w:t xml:space="preserve"> eurot (</w:t>
      </w:r>
      <w:r w:rsidR="001B2ED9">
        <w:t>juu</w:t>
      </w:r>
      <w:r w:rsidR="00245381">
        <w:t>l</w:t>
      </w:r>
      <w:r w:rsidR="001B2ED9">
        <w:t>is</w:t>
      </w:r>
      <w:r w:rsidRPr="00F67CCE">
        <w:t xml:space="preserve"> </w:t>
      </w:r>
      <w:r w:rsidR="00245381" w:rsidRPr="00245381">
        <w:t>350 278</w:t>
      </w:r>
      <w:r w:rsidRPr="00F67CCE">
        <w:t xml:space="preserve"> eurot).</w:t>
      </w:r>
      <w:r w:rsidR="00CC1BDA">
        <w:t xml:space="preserve"> </w:t>
      </w:r>
      <w:r w:rsidR="00064391">
        <w:t xml:space="preserve">Ühenduste talitluse seisukohalt kujunes augustikuu rahulikuks: avariilisi väljalülitumisi ei </w:t>
      </w:r>
      <w:r w:rsidR="00A11CF8">
        <w:t>toimunud</w:t>
      </w:r>
      <w:r w:rsidR="00064391">
        <w:t>, küll aga esines lühiajalisi piiranguid ühenduste läbilaskevõimsuses kuu teisel poolel</w:t>
      </w:r>
      <w:r w:rsidR="00A11CF8">
        <w:t>.</w:t>
      </w:r>
      <w:r w:rsidR="00064391">
        <w:t xml:space="preserve"> </w:t>
      </w:r>
      <w:r w:rsidR="00A11CF8">
        <w:t>Rakendatud piirangud</w:t>
      </w:r>
      <w:r w:rsidR="00064391">
        <w:t xml:space="preserve"> tulenesid peamiselt planeeritud hooldustöödest </w:t>
      </w:r>
      <w:r w:rsidR="00A11CF8">
        <w:t>Eesti süsteemi</w:t>
      </w:r>
      <w:r w:rsidR="00EC7C31">
        <w:t>s</w:t>
      </w:r>
      <w:r w:rsidR="00A11CF8">
        <w:t xml:space="preserve"> ning need mõjutasid </w:t>
      </w:r>
      <w:r w:rsidR="00EC7C31">
        <w:t>ülekandevõimsust</w:t>
      </w:r>
      <w:r w:rsidR="00A11CF8">
        <w:t xml:space="preserve"> vaid Eesti-Soome suunal. </w:t>
      </w:r>
      <w:r w:rsidR="00A85791">
        <w:t>Seega n</w:t>
      </w:r>
      <w:r w:rsidR="001032D1">
        <w:t>agu eelnevast järeldada võib</w:t>
      </w:r>
      <w:ins w:id="3" w:author="Airi Noor" w:date="2015-09-28T13:35:00Z">
        <w:r w:rsidR="001B0092">
          <w:t>,</w:t>
        </w:r>
      </w:ins>
      <w:r w:rsidR="001032D1">
        <w:t xml:space="preserve"> ei tehtud augustis Eesti ja Soome ristlõikel ühelgi tunnil vastukaubandust</w:t>
      </w:r>
      <w:r w:rsidR="001B2ED9" w:rsidRPr="001B2ED9">
        <w:t xml:space="preserve"> (</w:t>
      </w:r>
      <w:r w:rsidR="001B2ED9">
        <w:t>juu</w:t>
      </w:r>
      <w:r w:rsidR="00245381">
        <w:t>l</w:t>
      </w:r>
      <w:r w:rsidR="001B2ED9">
        <w:t>is</w:t>
      </w:r>
      <w:r w:rsidR="00BD6F16">
        <w:t xml:space="preserve"> </w:t>
      </w:r>
      <w:r w:rsidR="001032D1">
        <w:t>tehti</w:t>
      </w:r>
      <w:r w:rsidR="00BD6F16">
        <w:t xml:space="preserve"> vastukaubandus</w:t>
      </w:r>
      <w:r w:rsidR="001032D1">
        <w:t>t kokku kuuel tunnil</w:t>
      </w:r>
      <w:r w:rsidR="000D32FD">
        <w:t xml:space="preserve"> </w:t>
      </w:r>
      <w:r w:rsidR="00EC7C31">
        <w:t>ning vastukaubanduse kulu moodustus</w:t>
      </w:r>
      <w:r w:rsidR="001032D1">
        <w:t xml:space="preserve"> Eleringi jaoks</w:t>
      </w:r>
      <w:r w:rsidR="001B2ED9" w:rsidRPr="001B2ED9">
        <w:t xml:space="preserve"> </w:t>
      </w:r>
      <w:r w:rsidR="00245381" w:rsidRPr="00245381">
        <w:t>3377</w:t>
      </w:r>
      <w:r w:rsidR="001B2ED9" w:rsidRPr="001B2ED9">
        <w:t xml:space="preserve"> eurot).</w:t>
      </w:r>
    </w:p>
    <w:p w14:paraId="6F04C473" w14:textId="1610AAA1" w:rsidR="005E627C" w:rsidRDefault="005E627C" w:rsidP="005E627C">
      <w:pPr>
        <w:pStyle w:val="Caption"/>
        <w:spacing w:after="0"/>
        <w:rPr>
          <w:rStyle w:val="SubtleEmphasis"/>
          <w:i/>
          <w:iCs w:val="0"/>
          <w:color w:val="808080"/>
        </w:rPr>
      </w:pPr>
    </w:p>
    <w:p w14:paraId="6CB13A00" w14:textId="056E3B62" w:rsidR="00F04857" w:rsidRPr="008C4855" w:rsidRDefault="00D870A6" w:rsidP="007A4EB3">
      <w:pPr>
        <w:pStyle w:val="Caption"/>
        <w:rPr>
          <w:rStyle w:val="SubtleEmphasis"/>
          <w:iCs w:val="0"/>
          <w:color w:val="auto"/>
        </w:rPr>
      </w:pPr>
      <w:r>
        <w:rPr>
          <w:noProof/>
        </w:rPr>
        <w:lastRenderedPageBreak/>
        <w:drawing>
          <wp:inline distT="0" distB="0" distL="0" distR="0" wp14:anchorId="5ACCA87E" wp14:editId="70E8CEB4">
            <wp:extent cx="2889885" cy="173736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8C4855">
        <w:rPr>
          <w:rStyle w:val="SubtleEmphasis"/>
          <w:i/>
          <w:iCs w:val="0"/>
          <w:color w:val="808080"/>
        </w:rPr>
        <w:t xml:space="preserve">Ülekandevõimsuse tulu EstLink 1 </w:t>
      </w:r>
      <w:r w:rsidR="00642236">
        <w:rPr>
          <w:rStyle w:val="SubtleEmphasis"/>
          <w:i/>
          <w:iCs w:val="0"/>
          <w:color w:val="808080"/>
        </w:rPr>
        <w:t>ja Est</w:t>
      </w:r>
      <w:r w:rsidR="00402A46">
        <w:rPr>
          <w:rStyle w:val="SubtleEmphasis"/>
          <w:i/>
          <w:iCs w:val="0"/>
          <w:color w:val="808080"/>
        </w:rPr>
        <w:t>L</w:t>
      </w:r>
      <w:r w:rsidR="00642236">
        <w:rPr>
          <w:rStyle w:val="SubtleEmphasis"/>
          <w:i/>
          <w:iCs w:val="0"/>
          <w:color w:val="808080"/>
        </w:rPr>
        <w:t xml:space="preserve">ink 2 </w:t>
      </w:r>
      <w:r w:rsidR="00F04857" w:rsidRPr="008C4855">
        <w:rPr>
          <w:rStyle w:val="SubtleEmphasis"/>
          <w:i/>
          <w:iCs w:val="0"/>
          <w:color w:val="808080"/>
        </w:rPr>
        <w:t xml:space="preserve">omanikele </w:t>
      </w:r>
      <w:r w:rsidR="00897341">
        <w:rPr>
          <w:rStyle w:val="SubtleEmphasis"/>
          <w:i/>
          <w:iCs w:val="0"/>
          <w:color w:val="808080"/>
        </w:rPr>
        <w:t>2014. ja 2015. aastal</w:t>
      </w:r>
    </w:p>
    <w:p w14:paraId="2DF37A20" w14:textId="6A35496E" w:rsidR="007A19FB" w:rsidRDefault="00245381" w:rsidP="007A4EB3">
      <w:r>
        <w:t>Augustis</w:t>
      </w:r>
      <w:r w:rsidR="00610490" w:rsidRPr="009241CF">
        <w:t xml:space="preserve"> </w:t>
      </w:r>
      <w:r w:rsidR="007A19FB" w:rsidRPr="009241CF">
        <w:t>oli NPS Eesti ja NPS Läti ühendus päev-ette kauplemise tulemuste põhjal</w:t>
      </w:r>
      <w:r w:rsidR="00F723D8" w:rsidRPr="009241CF">
        <w:t xml:space="preserve"> suunal Eestist Lätti jaota</w:t>
      </w:r>
      <w:r w:rsidR="00592C1D" w:rsidRPr="009241CF">
        <w:softHyphen/>
      </w:r>
      <w:r w:rsidR="00F723D8" w:rsidRPr="009241CF">
        <w:t>tud täies ulatuses</w:t>
      </w:r>
      <w:r w:rsidR="007A19FB" w:rsidRPr="009241CF">
        <w:t xml:space="preserve"> </w:t>
      </w:r>
      <w:r w:rsidR="00AD6D27">
        <w:t>535</w:t>
      </w:r>
      <w:r w:rsidR="007A19FB" w:rsidRPr="009241CF">
        <w:t xml:space="preserve"> tunnil</w:t>
      </w:r>
      <w:r w:rsidR="005223AC" w:rsidRPr="009241CF">
        <w:t xml:space="preserve"> ehk </w:t>
      </w:r>
      <w:r w:rsidR="00AD6D27">
        <w:t>71,91</w:t>
      </w:r>
      <w:r w:rsidR="00A55F49" w:rsidRPr="009241CF">
        <w:t xml:space="preserve">% ajast </w:t>
      </w:r>
      <w:r w:rsidR="00A31E21" w:rsidRPr="009241CF">
        <w:t>(</w:t>
      </w:r>
      <w:r w:rsidR="00070309">
        <w:t>juu</w:t>
      </w:r>
      <w:r>
        <w:t>l</w:t>
      </w:r>
      <w:r w:rsidR="00070309">
        <w:t>is 5</w:t>
      </w:r>
      <w:r>
        <w:t>63</w:t>
      </w:r>
      <w:r w:rsidR="002C2ECB" w:rsidRPr="009241CF">
        <w:t xml:space="preserve"> </w:t>
      </w:r>
      <w:r w:rsidR="00A31E21" w:rsidRPr="009241CF">
        <w:t xml:space="preserve">tunnil ehk </w:t>
      </w:r>
      <w:r>
        <w:t>75,7</w:t>
      </w:r>
      <w:r w:rsidR="00A31E21" w:rsidRPr="009241CF">
        <w:t>% ajast)</w:t>
      </w:r>
      <w:r w:rsidR="007A19FB" w:rsidRPr="009241CF">
        <w:t xml:space="preserve">. </w:t>
      </w:r>
      <w:r w:rsidR="00A31E21" w:rsidRPr="009241CF">
        <w:t xml:space="preserve">Kaubanduslik voog </w:t>
      </w:r>
      <w:r w:rsidR="009241CF">
        <w:t>liikus</w:t>
      </w:r>
      <w:r w:rsidR="00A31E21" w:rsidRPr="009241CF">
        <w:t xml:space="preserve"> </w:t>
      </w:r>
      <w:r w:rsidR="009241CF">
        <w:t xml:space="preserve">kõikidel tundidel </w:t>
      </w:r>
      <w:r w:rsidR="00A31E21" w:rsidRPr="009241CF">
        <w:t>suunaga Eestist Lätti</w:t>
      </w:r>
      <w:r w:rsidR="00D1595A">
        <w:t xml:space="preserve"> ning kaubanduseks antud ülekandevõimsusest kasutati ära keskmiselt </w:t>
      </w:r>
      <w:r w:rsidR="00AD6D27">
        <w:t>93,4</w:t>
      </w:r>
      <w:r w:rsidR="00D1595A">
        <w:t xml:space="preserve">% </w:t>
      </w:r>
      <w:r w:rsidR="007A19FB" w:rsidRPr="009241CF">
        <w:t>(</w:t>
      </w:r>
      <w:r w:rsidR="00070309">
        <w:t>juu</w:t>
      </w:r>
      <w:r>
        <w:t>l</w:t>
      </w:r>
      <w:r w:rsidR="00070309">
        <w:t>is 96,</w:t>
      </w:r>
      <w:r>
        <w:t>4</w:t>
      </w:r>
      <w:r w:rsidR="007A19FB" w:rsidRPr="009241CF">
        <w:t xml:space="preserve">%). </w:t>
      </w:r>
    </w:p>
    <w:p w14:paraId="09EF8E02" w14:textId="77777777" w:rsidR="00521472" w:rsidRDefault="00521472" w:rsidP="007A4EB3"/>
    <w:p w14:paraId="51785272" w14:textId="3ADACF0D" w:rsidR="00463E6F" w:rsidRDefault="00753C3C" w:rsidP="007B0B89">
      <w:pPr>
        <w:spacing w:after="120"/>
      </w:pPr>
      <w:r w:rsidRPr="00AF1C5F">
        <w:t>Päevasise</w:t>
      </w:r>
      <w:r w:rsidR="007A7F43">
        <w:t>s</w:t>
      </w:r>
      <w:r w:rsidRPr="00AF1C5F">
        <w:t>e kauplemi</w:t>
      </w:r>
      <w:r w:rsidR="007A7F43">
        <w:t>s</w:t>
      </w:r>
      <w:r w:rsidRPr="00AF1C5F">
        <w:t xml:space="preserve">e </w:t>
      </w:r>
      <w:r w:rsidR="003A6162" w:rsidRPr="00AF1C5F">
        <w:t xml:space="preserve">(ELBAS) </w:t>
      </w:r>
      <w:r w:rsidR="007A7F43">
        <w:t xml:space="preserve">tulemusena vähenes võimsuse puudujääk suunal Eestist Lätti </w:t>
      </w:r>
      <w:r w:rsidR="00BC5614">
        <w:t>489</w:t>
      </w:r>
      <w:r w:rsidR="007A7F43">
        <w:t xml:space="preserve"> tunnini ehk </w:t>
      </w:r>
      <w:r w:rsidR="00BC5614">
        <w:t>65,7</w:t>
      </w:r>
      <w:r w:rsidR="007A7F43">
        <w:t xml:space="preserve">% ajast </w:t>
      </w:r>
      <w:r w:rsidR="007B0B89" w:rsidRPr="00AF1C5F">
        <w:t>(</w:t>
      </w:r>
      <w:r w:rsidR="00070309">
        <w:t>juu</w:t>
      </w:r>
      <w:r w:rsidR="00245381">
        <w:t>l</w:t>
      </w:r>
      <w:r w:rsidR="00070309">
        <w:t>is</w:t>
      </w:r>
      <w:r w:rsidR="00AF1C5F" w:rsidRPr="00AF1C5F">
        <w:t xml:space="preserve"> </w:t>
      </w:r>
      <w:r w:rsidR="00245381">
        <w:t>66,7</w:t>
      </w:r>
      <w:r w:rsidR="00053962" w:rsidRPr="00AF1C5F">
        <w:t>% ajast</w:t>
      </w:r>
      <w:r w:rsidR="007B0B89" w:rsidRPr="00BC5614">
        <w:t>)</w:t>
      </w:r>
      <w:r w:rsidR="00053962" w:rsidRPr="00BC5614">
        <w:t xml:space="preserve">. </w:t>
      </w:r>
      <w:r w:rsidR="00463E6F" w:rsidRPr="00BC5614">
        <w:t>Ü</w:t>
      </w:r>
      <w:r w:rsidR="00DE2333" w:rsidRPr="00BC5614">
        <w:t>lekande</w:t>
      </w:r>
      <w:r w:rsidR="00592C1D" w:rsidRPr="00BC5614">
        <w:softHyphen/>
      </w:r>
      <w:r w:rsidR="00DE2333" w:rsidRPr="00BC5614">
        <w:t>võimsuse</w:t>
      </w:r>
      <w:r w:rsidR="007C301B" w:rsidRPr="00BC5614">
        <w:t xml:space="preserve"> puudujääk</w:t>
      </w:r>
      <w:r w:rsidR="00463E6F" w:rsidRPr="00BC5614">
        <w:t>i</w:t>
      </w:r>
      <w:r w:rsidR="007C301B" w:rsidRPr="00BC5614">
        <w:t xml:space="preserve"> suunal Eestist Lätti </w:t>
      </w:r>
      <w:r w:rsidR="00E1040F" w:rsidRPr="00BC5614">
        <w:t>normaal</w:t>
      </w:r>
      <w:r w:rsidR="007C301B" w:rsidRPr="00BC5614">
        <w:t>režii</w:t>
      </w:r>
      <w:r w:rsidR="00592C1D" w:rsidRPr="00BC5614">
        <w:softHyphen/>
      </w:r>
      <w:r w:rsidR="007C301B" w:rsidRPr="00BC5614">
        <w:t xml:space="preserve">mil </w:t>
      </w:r>
      <w:r w:rsidR="003164E7" w:rsidRPr="00BC5614">
        <w:t xml:space="preserve">ehk </w:t>
      </w:r>
      <w:r w:rsidR="00FE75DA" w:rsidRPr="00BC5614">
        <w:t xml:space="preserve">ajal, mil </w:t>
      </w:r>
      <w:r w:rsidR="007C301B" w:rsidRPr="00BC5614">
        <w:t>ühendelektrisüsteemis</w:t>
      </w:r>
      <w:r w:rsidR="00E1040F" w:rsidRPr="00BC5614">
        <w:t xml:space="preserve"> ei toimunud</w:t>
      </w:r>
      <w:r w:rsidR="007C301B" w:rsidRPr="00BC5614">
        <w:t xml:space="preserve"> </w:t>
      </w:r>
      <w:r w:rsidR="00FE75DA" w:rsidRPr="00BC5614">
        <w:t>hool</w:t>
      </w:r>
      <w:r w:rsidR="00592C1D" w:rsidRPr="00BC5614">
        <w:softHyphen/>
      </w:r>
      <w:r w:rsidR="00FE75DA" w:rsidRPr="00BC5614">
        <w:t>dus</w:t>
      </w:r>
      <w:r w:rsidR="0070798B" w:rsidRPr="00BC5614">
        <w:t>-</w:t>
      </w:r>
      <w:r w:rsidR="00E1040F" w:rsidRPr="00BC5614">
        <w:t xml:space="preserve"> või remonttöid</w:t>
      </w:r>
      <w:r w:rsidR="002B197F" w:rsidRPr="00BC5614">
        <w:t>,</w:t>
      </w:r>
      <w:r w:rsidR="00E16361" w:rsidRPr="00BC5614">
        <w:t xml:space="preserve"> </w:t>
      </w:r>
      <w:r w:rsidR="00BC5614" w:rsidRPr="00BC5614">
        <w:t>augustis ei esinenud</w:t>
      </w:r>
      <w:r w:rsidR="007B0B89" w:rsidRPr="00BC5614">
        <w:t xml:space="preserve"> (</w:t>
      </w:r>
      <w:r w:rsidR="00070309" w:rsidRPr="00BC5614">
        <w:t>juu</w:t>
      </w:r>
      <w:r w:rsidR="00BC5614" w:rsidRPr="00BC5614">
        <w:t>l</w:t>
      </w:r>
      <w:r w:rsidR="00070309" w:rsidRPr="00BC5614">
        <w:t>i</w:t>
      </w:r>
      <w:r w:rsidR="00FD3F81" w:rsidRPr="00BC5614">
        <w:t>kuus</w:t>
      </w:r>
      <w:r w:rsidR="00070309" w:rsidRPr="00BC5614">
        <w:t xml:space="preserve"> esines</w:t>
      </w:r>
      <w:r w:rsidR="00E16361" w:rsidRPr="00BC5614">
        <w:t xml:space="preserve"> </w:t>
      </w:r>
      <w:r w:rsidR="00463E6F" w:rsidRPr="00BC5614">
        <w:t>piirangutevabal</w:t>
      </w:r>
      <w:r w:rsidR="00E16361" w:rsidRPr="00BC5614">
        <w:t xml:space="preserve"> ajal ülekandevõimsuse puudujääki </w:t>
      </w:r>
      <w:r w:rsidR="00BC5614" w:rsidRPr="00BC5614">
        <w:t xml:space="preserve">kokku </w:t>
      </w:r>
      <w:r w:rsidR="00070309" w:rsidRPr="00BC5614">
        <w:t>kolmel tunnil</w:t>
      </w:r>
      <w:r w:rsidR="007B0B89" w:rsidRPr="00BC5614">
        <w:t>)</w:t>
      </w:r>
      <w:r w:rsidR="007C301B" w:rsidRPr="00BC5614">
        <w:t>.</w:t>
      </w:r>
      <w:r w:rsidR="003B7269" w:rsidRPr="00BC5614">
        <w:t xml:space="preserve"> Eesti ja Läti vahelist piiriülest ülekandevõimsust piirasid eeskätt hooldus</w:t>
      </w:r>
      <w:r w:rsidR="009527CE">
        <w:t>tööd</w:t>
      </w:r>
      <w:r w:rsidR="00550089" w:rsidRPr="00BC5614">
        <w:t xml:space="preserve"> Läti</w:t>
      </w:r>
      <w:r w:rsidR="003B7269" w:rsidRPr="00BC5614">
        <w:t xml:space="preserve"> ja </w:t>
      </w:r>
      <w:r w:rsidR="00550089" w:rsidRPr="00BC5614">
        <w:t>Loode-Venemaa elektrisüsteemides</w:t>
      </w:r>
      <w:r w:rsidR="00836D65">
        <w:t>, seejuures oli ülekandevõimsus Lätist Eestisse alates 3. augustist piiratud 329 MW-ni.</w:t>
      </w:r>
    </w:p>
    <w:p w14:paraId="2C979598" w14:textId="7FA98DD0" w:rsidR="00AF7DD5" w:rsidRDefault="00AF7DD5" w:rsidP="00AF7DD5">
      <w:pPr>
        <w:pStyle w:val="Caption"/>
        <w:spacing w:after="0"/>
        <w:rPr>
          <w:rStyle w:val="SubtleEmphasis"/>
          <w:i/>
          <w:iCs w:val="0"/>
          <w:color w:val="808080"/>
        </w:rPr>
      </w:pPr>
    </w:p>
    <w:p w14:paraId="16EAA105" w14:textId="75EBB8D9" w:rsidR="00F04857" w:rsidRPr="008C4855" w:rsidRDefault="00E278E9" w:rsidP="007A4EB3">
      <w:pPr>
        <w:pStyle w:val="Caption"/>
        <w:rPr>
          <w:rStyle w:val="SubtleEmphasis"/>
          <w:i/>
          <w:iCs w:val="0"/>
          <w:color w:val="808080"/>
        </w:rPr>
      </w:pPr>
      <w:r>
        <w:rPr>
          <w:noProof/>
        </w:rPr>
        <w:drawing>
          <wp:inline distT="0" distB="0" distL="0" distR="0" wp14:anchorId="181B0B8F" wp14:editId="6F1F65B9">
            <wp:extent cx="2889885" cy="2084705"/>
            <wp:effectExtent l="0" t="0" r="571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9885" cy="2084705"/>
                    </a:xfrm>
                    <a:prstGeom prst="rect">
                      <a:avLst/>
                    </a:prstGeom>
                    <a:noFill/>
                  </pic:spPr>
                </pic:pic>
              </a:graphicData>
            </a:graphic>
          </wp:inline>
        </w:drawing>
      </w:r>
      <w:r w:rsidR="00F04857" w:rsidRPr="008C4855">
        <w:rPr>
          <w:rStyle w:val="SubtleEmphasis"/>
          <w:i/>
          <w:iCs w:val="0"/>
          <w:color w:val="808080"/>
        </w:rPr>
        <w:t>NPS Eesti ja NPS</w:t>
      </w:r>
      <w:r w:rsidR="0081267E" w:rsidRPr="008C4855">
        <w:rPr>
          <w:rStyle w:val="SubtleEmphasis"/>
          <w:i/>
          <w:iCs w:val="0"/>
          <w:color w:val="808080"/>
        </w:rPr>
        <w:t xml:space="preserve"> Läti vahelised võimsusvood </w:t>
      </w:r>
      <w:r w:rsidR="00897341">
        <w:rPr>
          <w:rStyle w:val="SubtleEmphasis"/>
          <w:i/>
          <w:iCs w:val="0"/>
          <w:color w:val="808080"/>
        </w:rPr>
        <w:t xml:space="preserve">2015. aasta </w:t>
      </w:r>
      <w:r w:rsidR="00F02D4A">
        <w:rPr>
          <w:rStyle w:val="SubtleEmphasis"/>
          <w:i/>
          <w:iCs w:val="0"/>
          <w:color w:val="808080"/>
        </w:rPr>
        <w:t>augustis</w:t>
      </w:r>
    </w:p>
    <w:p w14:paraId="65917AFC" w14:textId="6F36144F" w:rsidR="0049078F" w:rsidRDefault="00325BA6" w:rsidP="006B65CC">
      <w:pPr>
        <w:spacing w:after="200"/>
      </w:pPr>
      <w:r>
        <w:rPr>
          <w:noProof/>
        </w:rPr>
        <w:t>Päev-ette võimsuste jaotamisest tulenev tulu</w:t>
      </w:r>
      <w:r w:rsidR="00803E2F">
        <w:rPr>
          <w:noProof/>
        </w:rPr>
        <w:t xml:space="preserve"> </w:t>
      </w:r>
      <w:r w:rsidR="00262A25" w:rsidRPr="008C4855">
        <w:rPr>
          <w:noProof/>
        </w:rPr>
        <w:t>Eesti ja Läti</w:t>
      </w:r>
      <w:r w:rsidR="006B65CC">
        <w:rPr>
          <w:noProof/>
        </w:rPr>
        <w:t xml:space="preserve"> ristlõikel, mis jaguneb võrdsetes osades</w:t>
      </w:r>
      <w:r w:rsidR="006B65CC" w:rsidRPr="006B65CC">
        <w:t xml:space="preserve"> </w:t>
      </w:r>
      <w:r w:rsidR="006B65CC">
        <w:rPr>
          <w:noProof/>
        </w:rPr>
        <w:t>põhivõrguettevõtete</w:t>
      </w:r>
      <w:r w:rsidR="006B65CC" w:rsidRPr="006B65CC">
        <w:rPr>
          <w:noProof/>
        </w:rPr>
        <w:t xml:space="preserve"> Elering ja </w:t>
      </w:r>
      <w:r w:rsidR="003B7269" w:rsidRPr="003B7269">
        <w:rPr>
          <w:noProof/>
        </w:rPr>
        <w:t>Augstsprieguma tīkls</w:t>
      </w:r>
      <w:r w:rsidR="006B65CC" w:rsidRPr="006B65CC">
        <w:rPr>
          <w:noProof/>
        </w:rPr>
        <w:t xml:space="preserve"> vahel</w:t>
      </w:r>
      <w:r w:rsidR="006B65CC">
        <w:rPr>
          <w:noProof/>
        </w:rPr>
        <w:t>,</w:t>
      </w:r>
      <w:r w:rsidR="00262A25" w:rsidRPr="008C4855">
        <w:rPr>
          <w:noProof/>
        </w:rPr>
        <w:t xml:space="preserve"> </w:t>
      </w:r>
      <w:r w:rsidR="006B65CC">
        <w:rPr>
          <w:noProof/>
        </w:rPr>
        <w:t xml:space="preserve">moodustas </w:t>
      </w:r>
      <w:r w:rsidR="00245381">
        <w:rPr>
          <w:noProof/>
        </w:rPr>
        <w:t>augustis</w:t>
      </w:r>
      <w:r w:rsidR="00EA0AD5">
        <w:rPr>
          <w:noProof/>
        </w:rPr>
        <w:t xml:space="preserve"> </w:t>
      </w:r>
      <w:r>
        <w:rPr>
          <w:noProof/>
        </w:rPr>
        <w:t xml:space="preserve">kokku </w:t>
      </w:r>
      <w:r w:rsidR="00E278E9">
        <w:rPr>
          <w:noProof/>
        </w:rPr>
        <w:t>6 696 419</w:t>
      </w:r>
      <w:r w:rsidR="00BA60F4">
        <w:rPr>
          <w:noProof/>
        </w:rPr>
        <w:t xml:space="preserve"> </w:t>
      </w:r>
      <w:r w:rsidR="002812D8">
        <w:t>eurot</w:t>
      </w:r>
      <w:r w:rsidR="002B1895">
        <w:t xml:space="preserve"> </w:t>
      </w:r>
      <w:r w:rsidR="002812D8">
        <w:t>(</w:t>
      </w:r>
      <w:r w:rsidR="00FE1DB5">
        <w:t>juu</w:t>
      </w:r>
      <w:r w:rsidR="00245381">
        <w:t>l</w:t>
      </w:r>
      <w:r w:rsidR="00FE1DB5">
        <w:t>is</w:t>
      </w:r>
      <w:r w:rsidR="002812D8">
        <w:t xml:space="preserve"> </w:t>
      </w:r>
      <w:r w:rsidR="00245381" w:rsidRPr="00245381">
        <w:rPr>
          <w:noProof/>
        </w:rPr>
        <w:t>7 830</w:t>
      </w:r>
      <w:r w:rsidR="00245381">
        <w:rPr>
          <w:noProof/>
        </w:rPr>
        <w:t> </w:t>
      </w:r>
      <w:r w:rsidR="00245381" w:rsidRPr="00245381">
        <w:rPr>
          <w:noProof/>
        </w:rPr>
        <w:t>547</w:t>
      </w:r>
      <w:r w:rsidR="00245381">
        <w:rPr>
          <w:noProof/>
        </w:rPr>
        <w:t xml:space="preserve"> </w:t>
      </w:r>
      <w:r w:rsidR="00134229">
        <w:t>eurot</w:t>
      </w:r>
      <w:r w:rsidR="002812D8">
        <w:t>)</w:t>
      </w:r>
      <w:r w:rsidR="00E22E3C">
        <w:t xml:space="preserve">. </w:t>
      </w:r>
      <w:r w:rsidR="00245381">
        <w:t>August</w:t>
      </w:r>
      <w:r w:rsidR="00CB1585">
        <w:t>i</w:t>
      </w:r>
      <w:r w:rsidR="0049078F">
        <w:t xml:space="preserve">kuus </w:t>
      </w:r>
      <w:r w:rsidR="0049078F" w:rsidRPr="00F75332">
        <w:t>tehti Eesti ja Läti piiriüleste ühenduste ülekoormuse vältimiseks vastu</w:t>
      </w:r>
      <w:r w:rsidR="003B7269" w:rsidRPr="00F75332">
        <w:t>-</w:t>
      </w:r>
      <w:r w:rsidR="0049078F" w:rsidRPr="00F75332">
        <w:t xml:space="preserve">kaubandust kokku </w:t>
      </w:r>
      <w:r w:rsidR="00E278E9">
        <w:t>87</w:t>
      </w:r>
      <w:r w:rsidR="0049078F" w:rsidRPr="00F75332">
        <w:t xml:space="preserve"> tunnil </w:t>
      </w:r>
      <w:r w:rsidR="00E278E9">
        <w:t>6,085 G</w:t>
      </w:r>
      <w:r w:rsidR="0049078F" w:rsidRPr="00F75332">
        <w:t>Wh ulatuses. Tehingute kulu Eleringile moodustas kokku</w:t>
      </w:r>
      <w:r w:rsidR="006B65CC" w:rsidRPr="00F75332">
        <w:t xml:space="preserve"> </w:t>
      </w:r>
      <w:r w:rsidR="00E278E9">
        <w:t>260 332</w:t>
      </w:r>
      <w:r w:rsidR="006B65CC" w:rsidRPr="00F75332">
        <w:t xml:space="preserve"> eurot</w:t>
      </w:r>
      <w:r w:rsidR="006B65CC">
        <w:t xml:space="preserve"> (</w:t>
      </w:r>
      <w:r w:rsidR="00FE1DB5">
        <w:t>juu</w:t>
      </w:r>
      <w:r w:rsidR="00245381">
        <w:t>l</w:t>
      </w:r>
      <w:r w:rsidR="00FE1DB5">
        <w:t>is</w:t>
      </w:r>
      <w:r w:rsidR="00CB1585">
        <w:t xml:space="preserve"> </w:t>
      </w:r>
      <w:r w:rsidR="00245381">
        <w:t>21</w:t>
      </w:r>
      <w:r w:rsidR="00FE1DB5">
        <w:t> </w:t>
      </w:r>
      <w:r w:rsidR="00245381">
        <w:t>030</w:t>
      </w:r>
      <w:r w:rsidR="00FE1DB5">
        <w:t xml:space="preserve"> eurot</w:t>
      </w:r>
      <w:r w:rsidR="0049078F">
        <w:t xml:space="preserve">). </w:t>
      </w:r>
    </w:p>
    <w:p w14:paraId="191308F2" w14:textId="0BC43B14" w:rsidR="00462B33" w:rsidRDefault="00D870A6" w:rsidP="007A4EB3">
      <w:pPr>
        <w:pStyle w:val="Caption"/>
      </w:pPr>
      <w:r>
        <w:rPr>
          <w:noProof/>
        </w:rPr>
        <w:lastRenderedPageBreak/>
        <w:drawing>
          <wp:inline distT="0" distB="0" distL="0" distR="0" wp14:anchorId="6B09C4B3" wp14:editId="021B1469">
            <wp:extent cx="2889885" cy="1737360"/>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11E9F">
        <w:rPr>
          <w:rStyle w:val="SubtleEmphasis"/>
          <w:i/>
          <w:iCs w:val="0"/>
          <w:color w:val="808080"/>
        </w:rPr>
        <w:t>Ü</w:t>
      </w:r>
      <w:r w:rsidR="00F04857" w:rsidRPr="008C4855">
        <w:rPr>
          <w:rStyle w:val="SubtleEmphasis"/>
          <w:i/>
          <w:iCs w:val="0"/>
          <w:color w:val="808080"/>
        </w:rPr>
        <w:t xml:space="preserve">lekandevõimsuse tulu Eesti-Läti piiril </w:t>
      </w:r>
      <w:r w:rsidR="00897341" w:rsidRPr="00897341">
        <w:rPr>
          <w:rStyle w:val="SubtleEmphasis"/>
          <w:i/>
          <w:iCs w:val="0"/>
          <w:color w:val="808080"/>
        </w:rPr>
        <w:t>2014. ja 2015. aastal</w:t>
      </w:r>
    </w:p>
    <w:p w14:paraId="5CAF8982" w14:textId="4FD022D1" w:rsidR="00F04857" w:rsidRPr="00DA2643" w:rsidRDefault="00832EB6" w:rsidP="007A4EB3">
      <w:pPr>
        <w:pStyle w:val="Heading2"/>
      </w:pPr>
      <w:r>
        <w:t>NPS</w:t>
      </w:r>
      <w:r w:rsidR="00F04857" w:rsidRPr="00DA2643">
        <w:t xml:space="preserve"> </w:t>
      </w:r>
      <w:r w:rsidR="0066595C">
        <w:t>kogused</w:t>
      </w:r>
    </w:p>
    <w:p w14:paraId="7B0D7058" w14:textId="4947EC57" w:rsidR="00A40CA4" w:rsidRPr="0013254E" w:rsidRDefault="00245381" w:rsidP="0013254E">
      <w:pPr>
        <w:pStyle w:val="Caption"/>
        <w:spacing w:after="0"/>
        <w:rPr>
          <w:bCs w:val="0"/>
          <w:i w:val="0"/>
          <w:noProof/>
          <w:color w:val="auto"/>
          <w:sz w:val="18"/>
          <w:szCs w:val="24"/>
        </w:rPr>
      </w:pPr>
      <w:r>
        <w:rPr>
          <w:bCs w:val="0"/>
          <w:i w:val="0"/>
          <w:noProof/>
          <w:color w:val="auto"/>
          <w:sz w:val="18"/>
          <w:szCs w:val="24"/>
        </w:rPr>
        <w:t>Augustis</w:t>
      </w:r>
      <w:r w:rsidR="0086660D" w:rsidRPr="0086660D">
        <w:rPr>
          <w:bCs w:val="0"/>
          <w:i w:val="0"/>
          <w:noProof/>
          <w:color w:val="auto"/>
          <w:sz w:val="18"/>
          <w:szCs w:val="24"/>
        </w:rPr>
        <w:t xml:space="preserve"> </w:t>
      </w:r>
      <w:r w:rsidR="0086660D">
        <w:rPr>
          <w:bCs w:val="0"/>
          <w:i w:val="0"/>
          <w:noProof/>
          <w:color w:val="auto"/>
          <w:sz w:val="18"/>
          <w:szCs w:val="24"/>
        </w:rPr>
        <w:t>osteti</w:t>
      </w:r>
      <w:r w:rsidR="0086660D" w:rsidRPr="0086660D">
        <w:rPr>
          <w:bCs w:val="0"/>
          <w:i w:val="0"/>
          <w:noProof/>
          <w:color w:val="auto"/>
          <w:sz w:val="18"/>
          <w:szCs w:val="24"/>
        </w:rPr>
        <w:t xml:space="preserve"> NPS Eesti hinnapiirkonnas päev-ette turul </w:t>
      </w:r>
      <w:r w:rsidR="00E278E9">
        <w:rPr>
          <w:bCs w:val="0"/>
          <w:i w:val="0"/>
          <w:noProof/>
          <w:color w:val="auto"/>
          <w:sz w:val="18"/>
          <w:szCs w:val="24"/>
        </w:rPr>
        <w:t>505</w:t>
      </w:r>
      <w:r w:rsidR="0086660D" w:rsidRPr="0086660D">
        <w:rPr>
          <w:bCs w:val="0"/>
          <w:i w:val="0"/>
          <w:noProof/>
          <w:color w:val="auto"/>
          <w:sz w:val="18"/>
          <w:szCs w:val="24"/>
        </w:rPr>
        <w:t xml:space="preserve"> GWh elektrienergiat (</w:t>
      </w:r>
      <w:r w:rsidR="003A5561">
        <w:rPr>
          <w:bCs w:val="0"/>
          <w:i w:val="0"/>
          <w:noProof/>
          <w:color w:val="auto"/>
          <w:sz w:val="18"/>
          <w:szCs w:val="24"/>
        </w:rPr>
        <w:t>juu</w:t>
      </w:r>
      <w:r>
        <w:rPr>
          <w:bCs w:val="0"/>
          <w:i w:val="0"/>
          <w:noProof/>
          <w:color w:val="auto"/>
          <w:sz w:val="18"/>
          <w:szCs w:val="24"/>
        </w:rPr>
        <w:t>l</w:t>
      </w:r>
      <w:r w:rsidR="003A5561">
        <w:rPr>
          <w:bCs w:val="0"/>
          <w:i w:val="0"/>
          <w:noProof/>
          <w:color w:val="auto"/>
          <w:sz w:val="18"/>
          <w:szCs w:val="24"/>
        </w:rPr>
        <w:t>is 49</w:t>
      </w:r>
      <w:r>
        <w:rPr>
          <w:bCs w:val="0"/>
          <w:i w:val="0"/>
          <w:noProof/>
          <w:color w:val="auto"/>
          <w:sz w:val="18"/>
          <w:szCs w:val="24"/>
        </w:rPr>
        <w:t>9</w:t>
      </w:r>
      <w:r w:rsidR="0086660D">
        <w:rPr>
          <w:bCs w:val="0"/>
          <w:i w:val="0"/>
          <w:noProof/>
          <w:color w:val="auto"/>
          <w:sz w:val="18"/>
          <w:szCs w:val="24"/>
        </w:rPr>
        <w:t xml:space="preserve"> GWh</w:t>
      </w:r>
      <w:r w:rsidR="0086660D" w:rsidRPr="0086660D">
        <w:rPr>
          <w:bCs w:val="0"/>
          <w:i w:val="0"/>
          <w:noProof/>
          <w:color w:val="auto"/>
          <w:sz w:val="18"/>
          <w:szCs w:val="24"/>
        </w:rPr>
        <w:t xml:space="preserve">) ja </w:t>
      </w:r>
      <w:r w:rsidR="0086660D">
        <w:rPr>
          <w:bCs w:val="0"/>
          <w:i w:val="0"/>
          <w:noProof/>
          <w:color w:val="auto"/>
          <w:sz w:val="18"/>
          <w:szCs w:val="24"/>
        </w:rPr>
        <w:t>müüd</w:t>
      </w:r>
      <w:r w:rsidR="0086660D" w:rsidRPr="0086660D">
        <w:rPr>
          <w:bCs w:val="0"/>
          <w:i w:val="0"/>
          <w:noProof/>
          <w:color w:val="auto"/>
          <w:sz w:val="18"/>
          <w:szCs w:val="24"/>
        </w:rPr>
        <w:t>i</w:t>
      </w:r>
      <w:r w:rsidR="0086660D">
        <w:rPr>
          <w:bCs w:val="0"/>
          <w:i w:val="0"/>
          <w:noProof/>
          <w:color w:val="auto"/>
          <w:sz w:val="18"/>
          <w:szCs w:val="24"/>
        </w:rPr>
        <w:t xml:space="preserve"> </w:t>
      </w:r>
      <w:r w:rsidR="00E278E9">
        <w:rPr>
          <w:bCs w:val="0"/>
          <w:i w:val="0"/>
          <w:noProof/>
          <w:color w:val="auto"/>
          <w:sz w:val="18"/>
          <w:szCs w:val="24"/>
        </w:rPr>
        <w:t>569</w:t>
      </w:r>
      <w:r w:rsidR="0086660D" w:rsidRPr="0086660D">
        <w:rPr>
          <w:bCs w:val="0"/>
          <w:i w:val="0"/>
          <w:noProof/>
          <w:color w:val="auto"/>
          <w:sz w:val="18"/>
          <w:szCs w:val="24"/>
        </w:rPr>
        <w:t xml:space="preserve"> GWh elektrienergiat (</w:t>
      </w:r>
      <w:r w:rsidR="003A5561">
        <w:rPr>
          <w:bCs w:val="0"/>
          <w:i w:val="0"/>
          <w:noProof/>
          <w:color w:val="auto"/>
          <w:sz w:val="18"/>
          <w:szCs w:val="24"/>
        </w:rPr>
        <w:t>juulis 4</w:t>
      </w:r>
      <w:r>
        <w:rPr>
          <w:bCs w:val="0"/>
          <w:i w:val="0"/>
          <w:noProof/>
          <w:color w:val="auto"/>
          <w:sz w:val="18"/>
          <w:szCs w:val="24"/>
        </w:rPr>
        <w:t>84</w:t>
      </w:r>
      <w:r w:rsidR="0086660D" w:rsidRPr="0086660D">
        <w:rPr>
          <w:bCs w:val="0"/>
          <w:i w:val="0"/>
          <w:noProof/>
          <w:color w:val="auto"/>
          <w:sz w:val="18"/>
          <w:szCs w:val="24"/>
        </w:rPr>
        <w:t xml:space="preserve"> GWh).</w:t>
      </w:r>
    </w:p>
    <w:p w14:paraId="3C95B893" w14:textId="20ADFD72" w:rsidR="0086660D" w:rsidRDefault="0086660D" w:rsidP="0086660D">
      <w:pPr>
        <w:pStyle w:val="Caption"/>
        <w:spacing w:after="0"/>
        <w:rPr>
          <w:rStyle w:val="SubtleEmphasis"/>
          <w:i/>
          <w:iCs w:val="0"/>
          <w:color w:val="808080" w:themeColor="background1" w:themeShade="80"/>
        </w:rPr>
      </w:pPr>
    </w:p>
    <w:p w14:paraId="27B58D3E" w14:textId="2D4CE867" w:rsidR="00A01802" w:rsidRPr="00897341" w:rsidRDefault="00E278E9" w:rsidP="007A4EB3">
      <w:pPr>
        <w:pStyle w:val="Caption"/>
        <w:rPr>
          <w:rStyle w:val="SubtleEmphasis"/>
          <w:i/>
          <w:iCs w:val="0"/>
          <w:color w:val="808080" w:themeColor="background1" w:themeShade="80"/>
        </w:rPr>
      </w:pPr>
      <w:r>
        <w:rPr>
          <w:noProof/>
          <w:color w:val="808080" w:themeColor="background1" w:themeShade="80"/>
        </w:rPr>
        <w:drawing>
          <wp:inline distT="0" distB="0" distL="0" distR="0" wp14:anchorId="73100790" wp14:editId="7A7C7142">
            <wp:extent cx="2889885" cy="1737360"/>
            <wp:effectExtent l="0" t="0" r="571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A01802" w:rsidRPr="00E72502">
        <w:rPr>
          <w:rStyle w:val="SubtleEmphasis"/>
          <w:i/>
          <w:iCs w:val="0"/>
          <w:color w:val="808080" w:themeColor="background1" w:themeShade="80"/>
        </w:rPr>
        <w:t xml:space="preserve">NPS </w:t>
      </w:r>
      <w:r w:rsidR="00A01802">
        <w:rPr>
          <w:rStyle w:val="SubtleEmphasis"/>
          <w:i/>
          <w:iCs w:val="0"/>
          <w:color w:val="808080" w:themeColor="background1" w:themeShade="80"/>
        </w:rPr>
        <w:t xml:space="preserve">Elspot </w:t>
      </w:r>
      <w:r w:rsidR="00A01802" w:rsidRPr="00E72502">
        <w:rPr>
          <w:rStyle w:val="SubtleEmphasis"/>
          <w:i/>
          <w:iCs w:val="0"/>
          <w:color w:val="808080" w:themeColor="background1" w:themeShade="80"/>
        </w:rPr>
        <w:t>Eesti hinnapiirkonnas ostetud</w:t>
      </w:r>
      <w:r w:rsidR="0086660D">
        <w:rPr>
          <w:rStyle w:val="SubtleEmphasis"/>
          <w:i/>
          <w:iCs w:val="0"/>
          <w:color w:val="808080" w:themeColor="background1" w:themeShade="80"/>
        </w:rPr>
        <w:t xml:space="preserve"> ja </w:t>
      </w:r>
      <w:r w:rsidR="00A01802" w:rsidRPr="00897341">
        <w:rPr>
          <w:rStyle w:val="SubtleEmphasis"/>
          <w:i/>
          <w:iCs w:val="0"/>
          <w:color w:val="808080" w:themeColor="background1" w:themeShade="80"/>
        </w:rPr>
        <w:t xml:space="preserve">müüdud kogused </w:t>
      </w:r>
      <w:r w:rsidR="00897341" w:rsidRPr="00897341">
        <w:rPr>
          <w:rStyle w:val="SubtleEmphasis"/>
          <w:i/>
          <w:iCs w:val="0"/>
          <w:color w:val="808080"/>
          <w:szCs w:val="14"/>
        </w:rPr>
        <w:t>2014. ja 2015. aastal</w:t>
      </w:r>
    </w:p>
    <w:p w14:paraId="3EE2659B" w14:textId="7745FEA9" w:rsidR="007F542B" w:rsidRDefault="007F542B" w:rsidP="000C7CAB">
      <w:pPr>
        <w:spacing w:after="120"/>
      </w:pPr>
      <w:r w:rsidRPr="007F542B">
        <w:t xml:space="preserve">NPS Elspot tehingute alusel eksporditi Eestist Soome </w:t>
      </w:r>
      <w:r w:rsidR="00AD6D27">
        <w:t>4,3</w:t>
      </w:r>
      <w:r w:rsidRPr="007F542B">
        <w:t xml:space="preserve"> GWh, Soomest Eestisse imporditi </w:t>
      </w:r>
      <w:r w:rsidR="00AD6D27">
        <w:t>371</w:t>
      </w:r>
      <w:r w:rsidRPr="007F542B">
        <w:t xml:space="preserve"> GWh elektrienergiat (</w:t>
      </w:r>
      <w:r>
        <w:t>juu</w:t>
      </w:r>
      <w:r w:rsidR="00245381">
        <w:t>l</w:t>
      </w:r>
      <w:r>
        <w:t>is</w:t>
      </w:r>
      <w:r w:rsidRPr="007F542B">
        <w:t xml:space="preserve"> </w:t>
      </w:r>
      <w:r>
        <w:t xml:space="preserve">imporditi Soomest </w:t>
      </w:r>
      <w:r w:rsidR="00245381">
        <w:t>519</w:t>
      </w:r>
      <w:r w:rsidRPr="007F542B">
        <w:t xml:space="preserve"> GWh</w:t>
      </w:r>
      <w:r>
        <w:t xml:space="preserve"> ja </w:t>
      </w:r>
      <w:r w:rsidR="00245381">
        <w:t>eksporditi 0,9 GWh</w:t>
      </w:r>
      <w:r w:rsidRPr="007F542B">
        <w:t xml:space="preserve">). Päev-ette eksport Läti suunal moodustas kokku </w:t>
      </w:r>
      <w:r w:rsidR="00AD6D27">
        <w:t>430</w:t>
      </w:r>
      <w:r w:rsidRPr="007F542B">
        <w:t xml:space="preserve"> GWh (</w:t>
      </w:r>
      <w:r>
        <w:t>juu</w:t>
      </w:r>
      <w:r w:rsidR="00245381">
        <w:t>l</w:t>
      </w:r>
      <w:r>
        <w:t>is</w:t>
      </w:r>
      <w:r w:rsidRPr="007F542B">
        <w:t xml:space="preserve"> </w:t>
      </w:r>
      <w:r>
        <w:t>5</w:t>
      </w:r>
      <w:r w:rsidR="00245381">
        <w:t>03</w:t>
      </w:r>
      <w:r w:rsidRPr="007F542B">
        <w:t xml:space="preserve"> GWh), vastupidises suunas kaubandust ei toimunud (</w:t>
      </w:r>
      <w:r>
        <w:t>juu</w:t>
      </w:r>
      <w:r w:rsidR="00245381">
        <w:t>l</w:t>
      </w:r>
      <w:r>
        <w:t>is</w:t>
      </w:r>
      <w:r w:rsidRPr="007F542B">
        <w:t xml:space="preserve"> samuti</w:t>
      </w:r>
      <w:r w:rsidR="009527CE">
        <w:t xml:space="preserve"> mitte</w:t>
      </w:r>
      <w:r w:rsidRPr="007F542B">
        <w:t>).</w:t>
      </w:r>
    </w:p>
    <w:p w14:paraId="14E4B764" w14:textId="75B3F2A3" w:rsidR="00F04857" w:rsidRPr="008C4855" w:rsidRDefault="00AD6D27" w:rsidP="007A4EB3">
      <w:pPr>
        <w:pStyle w:val="Caption"/>
        <w:rPr>
          <w:rStyle w:val="SubtleEmphasis"/>
          <w:iCs w:val="0"/>
          <w:color w:val="808080"/>
        </w:rPr>
      </w:pPr>
      <w:r>
        <w:rPr>
          <w:noProof/>
        </w:rPr>
        <w:drawing>
          <wp:inline distT="0" distB="0" distL="0" distR="0" wp14:anchorId="67D5AA07" wp14:editId="13705A44">
            <wp:extent cx="2889885" cy="1737360"/>
            <wp:effectExtent l="0" t="0" r="571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E507C8">
        <w:rPr>
          <w:rStyle w:val="SubtleEmphasis"/>
          <w:i/>
          <w:iCs w:val="0"/>
          <w:color w:val="808080"/>
        </w:rPr>
        <w:t xml:space="preserve">NPS Eesti </w:t>
      </w:r>
      <w:r w:rsidR="0090153C" w:rsidRPr="00E507C8">
        <w:rPr>
          <w:rStyle w:val="SubtleEmphasis"/>
          <w:i/>
          <w:iCs w:val="0"/>
          <w:color w:val="808080"/>
        </w:rPr>
        <w:t>hinna</w:t>
      </w:r>
      <w:r w:rsidR="00F04857" w:rsidRPr="00E507C8">
        <w:rPr>
          <w:rStyle w:val="SubtleEmphasis"/>
          <w:i/>
          <w:iCs w:val="0"/>
          <w:color w:val="808080"/>
        </w:rPr>
        <w:t>piirkonna</w:t>
      </w:r>
      <w:r w:rsidR="0090153C" w:rsidRPr="00E507C8">
        <w:rPr>
          <w:rStyle w:val="SubtleEmphasis"/>
          <w:i/>
          <w:iCs w:val="0"/>
          <w:color w:val="808080"/>
        </w:rPr>
        <w:t xml:space="preserve"> Elspot turu</w:t>
      </w:r>
      <w:r w:rsidR="00F04857" w:rsidRPr="00E507C8">
        <w:rPr>
          <w:rStyle w:val="SubtleEmphasis"/>
          <w:i/>
          <w:iCs w:val="0"/>
          <w:color w:val="808080"/>
        </w:rPr>
        <w:t xml:space="preserve"> import</w:t>
      </w:r>
      <w:r w:rsidR="00C05D33">
        <w:rPr>
          <w:rStyle w:val="SubtleEmphasis"/>
          <w:i/>
          <w:iCs w:val="0"/>
          <w:color w:val="808080"/>
        </w:rPr>
        <w:t xml:space="preserve"> Soomest ja </w:t>
      </w:r>
      <w:r w:rsidR="00F04857" w:rsidRPr="00E507C8">
        <w:rPr>
          <w:rStyle w:val="SubtleEmphasis"/>
          <w:i/>
          <w:iCs w:val="0"/>
          <w:color w:val="808080"/>
        </w:rPr>
        <w:t xml:space="preserve">eksport </w:t>
      </w:r>
      <w:r w:rsidR="00C05D33">
        <w:rPr>
          <w:rStyle w:val="SubtleEmphasis"/>
          <w:i/>
          <w:iCs w:val="0"/>
          <w:color w:val="808080"/>
        </w:rPr>
        <w:t xml:space="preserve">Lätti </w:t>
      </w:r>
      <w:r w:rsidR="00897341" w:rsidRPr="00897341">
        <w:rPr>
          <w:rStyle w:val="SubtleEmphasis"/>
          <w:i/>
          <w:iCs w:val="0"/>
          <w:color w:val="808080"/>
        </w:rPr>
        <w:t>2014. ja 2015. aastal</w:t>
      </w:r>
    </w:p>
    <w:p w14:paraId="3A60C41D" w14:textId="41D70AD5" w:rsidR="004F770D" w:rsidRDefault="001D1288" w:rsidP="007A4EB3">
      <w:r w:rsidRPr="004F1AC8">
        <w:t xml:space="preserve">Eesti turuosalised ostsid </w:t>
      </w:r>
      <w:r w:rsidR="00245381">
        <w:t>augustis</w:t>
      </w:r>
      <w:r w:rsidRPr="004F1AC8">
        <w:t xml:space="preserve"> siseriikliku tarbimise</w:t>
      </w:r>
      <w:r w:rsidR="002B1895">
        <w:t xml:space="preserve"> </w:t>
      </w:r>
      <w:r w:rsidRPr="004F1AC8">
        <w:t>katteks</w:t>
      </w:r>
      <w:r w:rsidR="007721BA">
        <w:t xml:space="preserve"> </w:t>
      </w:r>
      <w:r w:rsidRPr="004F1AC8">
        <w:t>elektrienergiat kokku päev-ette</w:t>
      </w:r>
      <w:r w:rsidR="00031352">
        <w:t xml:space="preserve"> (Elspot)</w:t>
      </w:r>
      <w:r w:rsidRPr="004F1AC8">
        <w:t xml:space="preserve"> ja päevasiseselt </w:t>
      </w:r>
      <w:r w:rsidR="00031352">
        <w:t xml:space="preserve">(Elbas) </w:t>
      </w:r>
      <w:r w:rsidRPr="004F1AC8">
        <w:t xml:space="preserve">turult </w:t>
      </w:r>
      <w:r w:rsidR="00465A0F">
        <w:t>87</w:t>
      </w:r>
      <w:r w:rsidRPr="007F1380">
        <w:t>%</w:t>
      </w:r>
      <w:r w:rsidRPr="004F1AC8">
        <w:t xml:space="preserve"> ulatuses ehk </w:t>
      </w:r>
      <w:r w:rsidR="00102BF3">
        <w:t>514</w:t>
      </w:r>
      <w:r w:rsidRPr="004F1AC8">
        <w:t xml:space="preserve"> GWh (</w:t>
      </w:r>
      <w:r w:rsidR="00DD67E2">
        <w:t>juu</w:t>
      </w:r>
      <w:r w:rsidR="00245381">
        <w:t>l</w:t>
      </w:r>
      <w:r w:rsidR="007B49A5">
        <w:t>is</w:t>
      </w:r>
      <w:r w:rsidR="00C009A0">
        <w:t xml:space="preserve"> </w:t>
      </w:r>
      <w:r w:rsidR="00B21577">
        <w:t>8</w:t>
      </w:r>
      <w:r w:rsidR="00245381">
        <w:t>9</w:t>
      </w:r>
      <w:r w:rsidR="00C009A0">
        <w:t>% ehk</w:t>
      </w:r>
      <w:r w:rsidR="004C5124">
        <w:t xml:space="preserve"> </w:t>
      </w:r>
      <w:r w:rsidR="00245381">
        <w:t>509</w:t>
      </w:r>
      <w:r w:rsidR="00104C00">
        <w:t xml:space="preserve"> GWh</w:t>
      </w:r>
      <w:r w:rsidRPr="004F1AC8">
        <w:t xml:space="preserve">). </w:t>
      </w:r>
      <w:r w:rsidR="001D6DFB">
        <w:t xml:space="preserve">Eestis toodetud </w:t>
      </w:r>
      <w:r w:rsidR="00465A0F">
        <w:t>674</w:t>
      </w:r>
      <w:r w:rsidR="00D50228">
        <w:t xml:space="preserve"> </w:t>
      </w:r>
      <w:r w:rsidR="001D6DFB">
        <w:t xml:space="preserve">GWh </w:t>
      </w:r>
      <w:r w:rsidR="001D6DFB" w:rsidRPr="00F21117">
        <w:t xml:space="preserve">elektrienergiast müüdi päev-ette ja päevasisesel turul </w:t>
      </w:r>
      <w:r w:rsidR="00465A0F">
        <w:t>85</w:t>
      </w:r>
      <w:r w:rsidR="001D6DFB" w:rsidRPr="00F21117">
        <w:t>%</w:t>
      </w:r>
      <w:r w:rsidR="001D6DFB" w:rsidRPr="003C5B85">
        <w:t xml:space="preserve"> ehk </w:t>
      </w:r>
      <w:r w:rsidR="00102BF3">
        <w:t>57</w:t>
      </w:r>
      <w:r w:rsidR="00465A0F">
        <w:t>6</w:t>
      </w:r>
      <w:r w:rsidR="001D6DFB" w:rsidRPr="003C5B85">
        <w:t xml:space="preserve"> GWh</w:t>
      </w:r>
      <w:r w:rsidR="00C3033B">
        <w:t xml:space="preserve"> </w:t>
      </w:r>
      <w:r w:rsidR="0013254E">
        <w:t>(</w:t>
      </w:r>
      <w:r w:rsidR="00084B87">
        <w:t>juu</w:t>
      </w:r>
      <w:r w:rsidR="00245381">
        <w:t>l</w:t>
      </w:r>
      <w:r w:rsidR="0013254E" w:rsidRPr="007F1380">
        <w:t>is 8</w:t>
      </w:r>
      <w:r w:rsidR="00245381">
        <w:t>6</w:t>
      </w:r>
      <w:r w:rsidR="0013254E">
        <w:t xml:space="preserve">% ehk </w:t>
      </w:r>
      <w:r w:rsidR="00084B87">
        <w:t>4</w:t>
      </w:r>
      <w:r w:rsidR="00245381">
        <w:t>90</w:t>
      </w:r>
      <w:r w:rsidR="0013254E">
        <w:t xml:space="preserve"> GWh)</w:t>
      </w:r>
      <w:r w:rsidR="001D6DFB">
        <w:t>.</w:t>
      </w:r>
    </w:p>
    <w:p w14:paraId="77B54A8C" w14:textId="0931B752" w:rsidR="001E7B89" w:rsidRDefault="001E7B89" w:rsidP="007A4EB3">
      <w:pPr>
        <w:rPr>
          <w:rStyle w:val="SubtleEmphasis"/>
          <w:iCs w:val="0"/>
          <w:color w:val="808080"/>
          <w:sz w:val="14"/>
          <w:szCs w:val="14"/>
        </w:rPr>
      </w:pPr>
    </w:p>
    <w:p w14:paraId="3B637ED5" w14:textId="2A94D9A3" w:rsidR="00546686" w:rsidRDefault="004071E6" w:rsidP="007A4EB3">
      <w:r>
        <w:rPr>
          <w:i/>
          <w:noProof/>
          <w:color w:val="808080"/>
          <w:sz w:val="14"/>
          <w:szCs w:val="14"/>
        </w:rPr>
        <w:drawing>
          <wp:inline distT="0" distB="0" distL="0" distR="0" wp14:anchorId="072B3DA6" wp14:editId="2B6E18C2">
            <wp:extent cx="2889885" cy="1737360"/>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1F5D77">
        <w:rPr>
          <w:rStyle w:val="SubtleEmphasis"/>
          <w:iCs w:val="0"/>
          <w:color w:val="808080"/>
          <w:sz w:val="14"/>
          <w:szCs w:val="14"/>
        </w:rPr>
        <w:t xml:space="preserve">Elbas turul päevasiseselt kaubeldud kogused </w:t>
      </w:r>
      <w:r w:rsidR="00897341">
        <w:rPr>
          <w:rStyle w:val="SubtleEmphasis"/>
          <w:iCs w:val="0"/>
          <w:color w:val="808080"/>
          <w:sz w:val="14"/>
          <w:szCs w:val="14"/>
        </w:rPr>
        <w:t>2014. ja 2015. aastal</w:t>
      </w:r>
      <w:r w:rsidR="001D1288" w:rsidRPr="001D1288">
        <w:t xml:space="preserve"> </w:t>
      </w:r>
    </w:p>
    <w:p w14:paraId="7391EA17" w14:textId="77777777" w:rsidR="009345C6" w:rsidRDefault="009345C6" w:rsidP="007A4EB3"/>
    <w:p w14:paraId="42CCF0BF" w14:textId="386A7BB2" w:rsidR="00102BF3" w:rsidRDefault="00102BF3" w:rsidP="007A4EB3">
      <w:r>
        <w:t xml:space="preserve">NPS </w:t>
      </w:r>
      <w:r w:rsidR="00546686" w:rsidRPr="004A160C">
        <w:t>Elbas</w:t>
      </w:r>
      <w:r w:rsidR="007A36B5">
        <w:t xml:space="preserve"> tururaames</w:t>
      </w:r>
      <w:r>
        <w:t xml:space="preserve"> müüdi NPS Eesti hinnapiirkonnas 8,5 GWh ning osteti 6,7 GWh ulatuses elektrienergiat (juulis olid need näitajad vastavalt 9,7 GWh ja 5,5 GWh).</w:t>
      </w:r>
    </w:p>
    <w:p w14:paraId="6D88F761" w14:textId="77777777" w:rsidR="00086104" w:rsidRDefault="00086104" w:rsidP="007A4EB3"/>
    <w:p w14:paraId="3A87390D" w14:textId="48D755FF" w:rsidR="00086104" w:rsidRDefault="00BD6F16" w:rsidP="00086104">
      <w:pPr>
        <w:pStyle w:val="Caption"/>
      </w:pPr>
      <w:r>
        <w:rPr>
          <w:noProof/>
        </w:rPr>
        <w:drawing>
          <wp:inline distT="0" distB="0" distL="0" distR="0" wp14:anchorId="2AEC2942" wp14:editId="080AF7A0">
            <wp:extent cx="2889885" cy="1737360"/>
            <wp:effectExtent l="0" t="0" r="571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086104">
        <w:t>NPS Eesti ja NPS Läti hinnapiirkondades ostetud ja müüdud koguste käive 2014. ja 2015. aastal</w:t>
      </w:r>
    </w:p>
    <w:p w14:paraId="70A48874" w14:textId="0AA188BB" w:rsidR="00086104" w:rsidRDefault="00086104" w:rsidP="007A4EB3">
      <w:r w:rsidRPr="00086104">
        <w:t xml:space="preserve">Ostetud koguste käive oli </w:t>
      </w:r>
      <w:r w:rsidR="00195BFB">
        <w:t>august</w:t>
      </w:r>
      <w:r w:rsidRPr="00086104">
        <w:t xml:space="preserve">ikuus NPS Eesti hinnapiirkonnas kokku </w:t>
      </w:r>
      <w:r w:rsidR="00AD6D27">
        <w:t>17,2</w:t>
      </w:r>
      <w:r w:rsidRPr="00086104">
        <w:t xml:space="preserve"> miljonit eurot ja NPS Läti piirkonnas </w:t>
      </w:r>
      <w:r w:rsidR="00AD6D27">
        <w:t>26,8</w:t>
      </w:r>
      <w:r w:rsidRPr="00086104">
        <w:t xml:space="preserve"> miljonit eurot (</w:t>
      </w:r>
      <w:r w:rsidR="001A4C78">
        <w:t>juu</w:t>
      </w:r>
      <w:r w:rsidR="00195BFB">
        <w:t>l</w:t>
      </w:r>
      <w:r w:rsidR="001A4C78">
        <w:t>is</w:t>
      </w:r>
      <w:r w:rsidRPr="00086104">
        <w:t xml:space="preserve"> vastavalt </w:t>
      </w:r>
      <w:r w:rsidR="00195BFB">
        <w:t>15,3</w:t>
      </w:r>
      <w:r w:rsidRPr="00086104">
        <w:t xml:space="preserve"> ja </w:t>
      </w:r>
      <w:r w:rsidR="00195BFB">
        <w:t>25,1</w:t>
      </w:r>
      <w:r w:rsidRPr="00086104">
        <w:t xml:space="preserve"> miljonit eurot). Müüdud koguste käive oli NPS Eesti hinnapiirkonnas </w:t>
      </w:r>
      <w:r w:rsidR="00AD6D27">
        <w:t>20,9</w:t>
      </w:r>
      <w:r w:rsidRPr="00086104">
        <w:t xml:space="preserve"> miljonit eurot (</w:t>
      </w:r>
      <w:r w:rsidR="001A4C78">
        <w:t>juu</w:t>
      </w:r>
      <w:r w:rsidR="00195BFB">
        <w:t>l</w:t>
      </w:r>
      <w:r w:rsidR="001A4C78">
        <w:t>is</w:t>
      </w:r>
      <w:r w:rsidRPr="00086104">
        <w:t xml:space="preserve"> </w:t>
      </w:r>
      <w:r w:rsidR="00195BFB">
        <w:t>15,7</w:t>
      </w:r>
      <w:r w:rsidRPr="00086104">
        <w:t xml:space="preserve"> miljoni eurot). NPS Läti hinnapiirkonnas </w:t>
      </w:r>
      <w:r w:rsidR="004C5F69">
        <w:t xml:space="preserve">oli </w:t>
      </w:r>
      <w:r w:rsidRPr="00086104">
        <w:t xml:space="preserve">müüdud koguste käive </w:t>
      </w:r>
      <w:r w:rsidR="00AD6D27">
        <w:t>21,4</w:t>
      </w:r>
      <w:r w:rsidRPr="00086104">
        <w:t xml:space="preserve"> miljonit eurot (</w:t>
      </w:r>
      <w:r w:rsidR="001A4C78">
        <w:t>juu</w:t>
      </w:r>
      <w:r w:rsidR="00195BFB">
        <w:t>l</w:t>
      </w:r>
      <w:r w:rsidR="004C5F69">
        <w:t>is</w:t>
      </w:r>
      <w:r w:rsidRPr="00086104">
        <w:t xml:space="preserve"> </w:t>
      </w:r>
      <w:r w:rsidR="00195BFB">
        <w:t>15,1</w:t>
      </w:r>
      <w:r w:rsidRPr="00086104">
        <w:t xml:space="preserve"> miljonit eurot).</w:t>
      </w:r>
    </w:p>
    <w:p w14:paraId="357DA2D6" w14:textId="77777777" w:rsidR="00086104" w:rsidRDefault="00086104" w:rsidP="007A4EB3"/>
    <w:p w14:paraId="77B50636" w14:textId="77777777" w:rsidR="00F04857" w:rsidRPr="008C4855" w:rsidRDefault="00F04857" w:rsidP="007A4EB3">
      <w:pPr>
        <w:pStyle w:val="Heading2"/>
      </w:pPr>
      <w:r w:rsidRPr="00B47C53">
        <w:t>Tulevikutehingud</w:t>
      </w:r>
    </w:p>
    <w:p w14:paraId="3C903CD5" w14:textId="48B9B6DC" w:rsidR="008010D2" w:rsidRDefault="008010D2" w:rsidP="008010D2">
      <w:pPr>
        <w:pStyle w:val="Caption"/>
        <w:spacing w:after="0"/>
        <w:rPr>
          <w:rStyle w:val="SubtleEmphasis"/>
          <w:i/>
          <w:iCs w:val="0"/>
          <w:color w:val="808080"/>
        </w:rPr>
      </w:pPr>
    </w:p>
    <w:p w14:paraId="5EA2AE78" w14:textId="37213FFA" w:rsidR="009A7E86" w:rsidRDefault="00114132" w:rsidP="001A4DF0">
      <w:r w:rsidRPr="00114132">
        <w:t>Nasd</w:t>
      </w:r>
      <w:r w:rsidR="009A7E86">
        <w:t xml:space="preserve">aq OMX Commodities 2015. aasta </w:t>
      </w:r>
      <w:r w:rsidR="00245381">
        <w:t>august</w:t>
      </w:r>
      <w:r w:rsidRPr="00114132">
        <w:t>ikuu viimase kauplemispäeva</w:t>
      </w:r>
      <w:r w:rsidR="002B1895">
        <w:t xml:space="preserve"> </w:t>
      </w:r>
      <w:r w:rsidRPr="00114132">
        <w:t xml:space="preserve">tulevikutehingute põhjal kujuneks NPS süsteemihinnaks selle aasta </w:t>
      </w:r>
      <w:r w:rsidR="00245381">
        <w:t>septembris</w:t>
      </w:r>
      <w:r w:rsidR="009A7E86">
        <w:t xml:space="preserve"> </w:t>
      </w:r>
      <w:r w:rsidR="00AC7375">
        <w:t>18,65</w:t>
      </w:r>
      <w:r w:rsidRPr="00114132">
        <w:t xml:space="preserve"> €/MWh ja </w:t>
      </w:r>
      <w:r w:rsidR="00BA3DB2">
        <w:t>neljandas</w:t>
      </w:r>
      <w:r w:rsidRPr="00114132">
        <w:t xml:space="preserve"> kvartali</w:t>
      </w:r>
      <w:r w:rsidR="00AA06A9">
        <w:t xml:space="preserve">s </w:t>
      </w:r>
      <w:r w:rsidR="00AC7375">
        <w:t>24,15</w:t>
      </w:r>
      <w:r w:rsidRPr="00114132">
        <w:t xml:space="preserve"> €/MWh. EPAD Tallinn lepingute sulgemishin</w:t>
      </w:r>
      <w:r w:rsidR="00AA06A9">
        <w:t>d</w:t>
      </w:r>
      <w:r w:rsidRPr="00114132">
        <w:t xml:space="preserve"> </w:t>
      </w:r>
      <w:r w:rsidR="00AA06A9">
        <w:t>oli</w:t>
      </w:r>
      <w:r w:rsidRPr="00114132">
        <w:t xml:space="preserve"> 2015. aasta </w:t>
      </w:r>
      <w:r w:rsidR="00245381">
        <w:t>septembr</w:t>
      </w:r>
      <w:r w:rsidR="00BA3DB2">
        <w:t>ikuu</w:t>
      </w:r>
      <w:r w:rsidRPr="00114132">
        <w:t xml:space="preserve"> </w:t>
      </w:r>
      <w:r w:rsidR="00AA06A9">
        <w:t>kohta</w:t>
      </w:r>
      <w:r w:rsidRPr="00114132">
        <w:t xml:space="preserve"> </w:t>
      </w:r>
      <w:r w:rsidR="00AC7375">
        <w:t>17,00</w:t>
      </w:r>
      <w:r w:rsidRPr="00114132">
        <w:t xml:space="preserve"> €/MWh ning 2015. aasta </w:t>
      </w:r>
      <w:r w:rsidR="00BA3DB2">
        <w:t>neljandas</w:t>
      </w:r>
      <w:r w:rsidRPr="00114132">
        <w:t xml:space="preserve"> kvartali</w:t>
      </w:r>
      <w:r w:rsidR="00AA06A9">
        <w:t xml:space="preserve">s </w:t>
      </w:r>
      <w:r w:rsidR="00AC7375">
        <w:t>14,00</w:t>
      </w:r>
      <w:r w:rsidR="00BA3DB2">
        <w:t xml:space="preserve"> </w:t>
      </w:r>
      <w:r w:rsidRPr="00114132">
        <w:t xml:space="preserve">€/MWh. Selle põhjal kujuneks 2015. aasta </w:t>
      </w:r>
      <w:r w:rsidR="00245381">
        <w:t>septembr</w:t>
      </w:r>
      <w:r w:rsidR="00BA3DB2">
        <w:t>i</w:t>
      </w:r>
      <w:r w:rsidRPr="00114132">
        <w:t xml:space="preserve">kuu keskmiseks elektrienergia hinnaks NPS Eesti hinnapiirkonnas </w:t>
      </w:r>
      <w:r w:rsidR="00AC7375">
        <w:t>35,65</w:t>
      </w:r>
      <w:r w:rsidR="00A043EC">
        <w:t xml:space="preserve"> </w:t>
      </w:r>
      <w:r w:rsidRPr="00114132">
        <w:t xml:space="preserve">ja </w:t>
      </w:r>
      <w:r w:rsidR="00BA3DB2">
        <w:t>neljanda</w:t>
      </w:r>
      <w:r w:rsidRPr="00114132">
        <w:t xml:space="preserve"> kvartali keskmiseks hinnaks </w:t>
      </w:r>
      <w:r w:rsidR="00AC7375">
        <w:t>38,15</w:t>
      </w:r>
      <w:r w:rsidRPr="00114132">
        <w:t xml:space="preserve"> €/MWh.</w:t>
      </w:r>
    </w:p>
    <w:p w14:paraId="35985490" w14:textId="77777777" w:rsidR="001A4DF0" w:rsidRDefault="001A4DF0" w:rsidP="001A4DF0"/>
    <w:p w14:paraId="305954D4" w14:textId="60EFC627" w:rsidR="00F04857" w:rsidRPr="009A7E86" w:rsidRDefault="004071E6" w:rsidP="007A4EB3">
      <w:pPr>
        <w:pStyle w:val="Caption"/>
        <w:rPr>
          <w:rStyle w:val="SubtleEmphasis"/>
          <w:i/>
          <w:iCs w:val="0"/>
          <w:color w:val="808080"/>
        </w:rPr>
      </w:pPr>
      <w:r>
        <w:rPr>
          <w:noProof/>
        </w:rPr>
        <w:lastRenderedPageBreak/>
        <w:drawing>
          <wp:inline distT="0" distB="0" distL="0" distR="0" wp14:anchorId="14974195" wp14:editId="6991AA32">
            <wp:extent cx="2889885" cy="1823085"/>
            <wp:effectExtent l="0" t="0" r="5715"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9885" cy="1823085"/>
                    </a:xfrm>
                    <a:prstGeom prst="rect">
                      <a:avLst/>
                    </a:prstGeom>
                    <a:noFill/>
                  </pic:spPr>
                </pic:pic>
              </a:graphicData>
            </a:graphic>
          </wp:inline>
        </w:drawing>
      </w:r>
      <w:r w:rsidR="00523695">
        <w:rPr>
          <w:rStyle w:val="SubtleEmphasis"/>
          <w:i/>
          <w:iCs w:val="0"/>
          <w:color w:val="808080"/>
        </w:rPr>
        <w:t>NPS EE hinnapiirkonna eeldatav</w:t>
      </w:r>
      <w:r w:rsidR="002B1031">
        <w:rPr>
          <w:rStyle w:val="SubtleEmphasis"/>
          <w:i/>
          <w:iCs w:val="0"/>
          <w:color w:val="808080"/>
        </w:rPr>
        <w:t xml:space="preserve"> hind</w:t>
      </w:r>
      <w:r w:rsidR="002B1895">
        <w:rPr>
          <w:rStyle w:val="SubtleEmphasis"/>
          <w:i/>
          <w:iCs w:val="0"/>
          <w:color w:val="808080"/>
        </w:rPr>
        <w:t xml:space="preserve"> </w:t>
      </w:r>
      <w:r w:rsidR="00523695" w:rsidRPr="008C4855">
        <w:rPr>
          <w:rStyle w:val="SubtleEmphasis"/>
          <w:i/>
          <w:iCs w:val="0"/>
          <w:color w:val="808080"/>
        </w:rPr>
        <w:t>Nasdaq OMX</w:t>
      </w:r>
      <w:r w:rsidR="00523695">
        <w:rPr>
          <w:rStyle w:val="SubtleEmphasis"/>
          <w:i/>
          <w:iCs w:val="0"/>
          <w:color w:val="808080"/>
        </w:rPr>
        <w:t xml:space="preserve"> t</w:t>
      </w:r>
      <w:r w:rsidR="00F04857" w:rsidRPr="008C4855">
        <w:rPr>
          <w:rStyle w:val="SubtleEmphasis"/>
          <w:i/>
          <w:iCs w:val="0"/>
          <w:color w:val="808080"/>
        </w:rPr>
        <w:t xml:space="preserve">ulevikutehingute </w:t>
      </w:r>
      <w:r w:rsidR="00523695">
        <w:rPr>
          <w:rStyle w:val="SubtleEmphasis"/>
          <w:i/>
          <w:iCs w:val="0"/>
          <w:color w:val="808080"/>
        </w:rPr>
        <w:t>hindade põhjal 2015. a</w:t>
      </w:r>
      <w:r w:rsidR="00564835">
        <w:rPr>
          <w:rStyle w:val="SubtleEmphasis"/>
          <w:i/>
          <w:iCs w:val="0"/>
          <w:color w:val="808080"/>
        </w:rPr>
        <w:t>asta</w:t>
      </w:r>
      <w:r w:rsidR="00523695">
        <w:rPr>
          <w:rStyle w:val="SubtleEmphasis"/>
          <w:i/>
          <w:iCs w:val="0"/>
          <w:color w:val="808080"/>
        </w:rPr>
        <w:t xml:space="preserve"> </w:t>
      </w:r>
      <w:r w:rsidR="003A53BF">
        <w:rPr>
          <w:rStyle w:val="SubtleEmphasis"/>
          <w:i/>
          <w:iCs w:val="0"/>
          <w:color w:val="808080"/>
        </w:rPr>
        <w:t>juu</w:t>
      </w:r>
      <w:r w:rsidR="00F02D4A">
        <w:rPr>
          <w:rStyle w:val="SubtleEmphasis"/>
          <w:i/>
          <w:iCs w:val="0"/>
          <w:color w:val="808080"/>
        </w:rPr>
        <w:t>l</w:t>
      </w:r>
      <w:r w:rsidR="003A53BF">
        <w:rPr>
          <w:rStyle w:val="SubtleEmphasis"/>
          <w:i/>
          <w:iCs w:val="0"/>
          <w:color w:val="808080"/>
        </w:rPr>
        <w:t>i</w:t>
      </w:r>
      <w:r w:rsidR="00C7572F">
        <w:rPr>
          <w:rStyle w:val="SubtleEmphasis"/>
          <w:i/>
          <w:iCs w:val="0"/>
          <w:color w:val="808080"/>
        </w:rPr>
        <w:t xml:space="preserve"> ja </w:t>
      </w:r>
      <w:r w:rsidR="00F02D4A">
        <w:rPr>
          <w:rStyle w:val="SubtleEmphasis"/>
          <w:i/>
          <w:iCs w:val="0"/>
          <w:color w:val="808080"/>
        </w:rPr>
        <w:t>augusti</w:t>
      </w:r>
      <w:r w:rsidR="00523695">
        <w:rPr>
          <w:rStyle w:val="SubtleEmphasis"/>
          <w:i/>
          <w:iCs w:val="0"/>
          <w:color w:val="808080"/>
        </w:rPr>
        <w:t xml:space="preserve"> </w:t>
      </w:r>
      <w:r w:rsidR="009A7E86">
        <w:rPr>
          <w:rStyle w:val="SubtleEmphasis"/>
          <w:i/>
          <w:iCs w:val="0"/>
          <w:color w:val="808080"/>
        </w:rPr>
        <w:t xml:space="preserve">viimase kauplemispäeva </w:t>
      </w:r>
      <w:r w:rsidR="00523695">
        <w:rPr>
          <w:rStyle w:val="SubtleEmphasis"/>
          <w:i/>
          <w:iCs w:val="0"/>
          <w:color w:val="808080"/>
        </w:rPr>
        <w:t>seisuga</w:t>
      </w:r>
    </w:p>
    <w:p w14:paraId="050A6382" w14:textId="567F2641" w:rsidR="004B09B3" w:rsidRDefault="00114132" w:rsidP="004B09B3">
      <w:r w:rsidRPr="00BC4574">
        <w:t>EEX Power Derivatives turul</w:t>
      </w:r>
      <w:r w:rsidR="004B09B3" w:rsidRPr="00BC4574">
        <w:t xml:space="preserve"> </w:t>
      </w:r>
      <w:r w:rsidR="006163FE">
        <w:t>langesid</w:t>
      </w:r>
      <w:r w:rsidRPr="00BC4574">
        <w:t xml:space="preserve"> tulevikutehingute </w:t>
      </w:r>
      <w:r w:rsidR="00F3428B" w:rsidRPr="00BC4574">
        <w:t>alusel</w:t>
      </w:r>
      <w:r w:rsidR="004B09B3" w:rsidRPr="00BC4574">
        <w:t xml:space="preserve"> Saksmaa piirkonna elektri</w:t>
      </w:r>
      <w:r w:rsidRPr="00BC4574">
        <w:t xml:space="preserve">energia baashinnad 2016. aastaks </w:t>
      </w:r>
      <w:r w:rsidR="004071E6">
        <w:t>1,20</w:t>
      </w:r>
      <w:r w:rsidR="004B09B3" w:rsidRPr="00BC4574">
        <w:t xml:space="preserve"> €/MWh ja tipu</w:t>
      </w:r>
      <w:r w:rsidRPr="00BC4574">
        <w:t xml:space="preserve">tundide hinnad </w:t>
      </w:r>
      <w:r w:rsidR="004071E6">
        <w:t>1,11</w:t>
      </w:r>
      <w:r w:rsidR="004B09B3" w:rsidRPr="00BC4574">
        <w:t xml:space="preserve"> €/MWh võrra. Prantsusmaa piir</w:t>
      </w:r>
      <w:r w:rsidRPr="00BC4574">
        <w:t>konna</w:t>
      </w:r>
      <w:r w:rsidR="004B09B3" w:rsidRPr="00BC4574">
        <w:t xml:space="preserve"> tehingute </w:t>
      </w:r>
      <w:r w:rsidR="00DD6B15" w:rsidRPr="00BC4574">
        <w:t>põhjal</w:t>
      </w:r>
      <w:r w:rsidRPr="00BC4574">
        <w:t xml:space="preserve"> </w:t>
      </w:r>
      <w:r w:rsidR="004071E6">
        <w:t>vähenes</w:t>
      </w:r>
      <w:r w:rsidR="00BE036D" w:rsidRPr="00BC4574">
        <w:t xml:space="preserve"> hind </w:t>
      </w:r>
      <w:r w:rsidRPr="00BC4574">
        <w:t xml:space="preserve">2016. </w:t>
      </w:r>
      <w:r w:rsidR="00BE036D" w:rsidRPr="00BC4574">
        <w:t>a</w:t>
      </w:r>
      <w:r w:rsidRPr="00BC4574">
        <w:t>astaks</w:t>
      </w:r>
      <w:r w:rsidR="00BE036D" w:rsidRPr="00BC4574">
        <w:t xml:space="preserve"> baaselektri puhul </w:t>
      </w:r>
      <w:r w:rsidR="004071E6">
        <w:t>1,0</w:t>
      </w:r>
      <w:r w:rsidR="006756FC">
        <w:t>1</w:t>
      </w:r>
      <w:r w:rsidRPr="00BC4574">
        <w:t xml:space="preserve"> </w:t>
      </w:r>
      <w:r w:rsidR="004B09B3" w:rsidRPr="00BC4574">
        <w:t>€/MWh ja tipu</w:t>
      </w:r>
      <w:r w:rsidRPr="00BC4574">
        <w:t xml:space="preserve">tundide </w:t>
      </w:r>
      <w:r w:rsidR="00BE036D" w:rsidRPr="00BC4574">
        <w:t xml:space="preserve">puhul </w:t>
      </w:r>
      <w:r w:rsidR="004A69EF">
        <w:t>0,</w:t>
      </w:r>
      <w:r w:rsidR="004071E6">
        <w:t>76</w:t>
      </w:r>
      <w:r w:rsidRPr="00BC4574">
        <w:t xml:space="preserve"> €/MWh võrra.</w:t>
      </w:r>
    </w:p>
    <w:p w14:paraId="6E6CBFAF" w14:textId="77777777" w:rsidR="004A3D3A" w:rsidRDefault="004A3D3A" w:rsidP="004B09B3"/>
    <w:p w14:paraId="18414451" w14:textId="77777777" w:rsidR="004B09B3" w:rsidRPr="004B09B3" w:rsidRDefault="004B09B3" w:rsidP="004B09B3">
      <w:pPr>
        <w:rPr>
          <w:rStyle w:val="SubtleEmphasis"/>
          <w:i w:val="0"/>
          <w:iCs w:val="0"/>
          <w:color w:val="auto"/>
        </w:rPr>
      </w:pPr>
    </w:p>
    <w:tbl>
      <w:tblPr>
        <w:tblW w:w="4553"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865"/>
        <w:gridCol w:w="1344"/>
        <w:gridCol w:w="1344"/>
      </w:tblGrid>
      <w:tr w:rsidR="004B09B3" w:rsidRPr="004F55DB" w14:paraId="65F9182E" w14:textId="77777777" w:rsidTr="00F620E5">
        <w:trPr>
          <w:trHeight w:val="575"/>
        </w:trPr>
        <w:tc>
          <w:tcPr>
            <w:tcW w:w="1865" w:type="dxa"/>
            <w:shd w:val="clear" w:color="000000" w:fill="008080"/>
            <w:noWrap/>
            <w:hideMark/>
          </w:tcPr>
          <w:p w14:paraId="2BC2793D"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2016 aasta </w:t>
            </w:r>
          </w:p>
          <w:p w14:paraId="1F914901" w14:textId="5EB1F0AD"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(€/MWh) </w:t>
            </w:r>
          </w:p>
        </w:tc>
        <w:tc>
          <w:tcPr>
            <w:tcW w:w="1344" w:type="dxa"/>
            <w:shd w:val="clear" w:color="000000" w:fill="008080"/>
            <w:noWrap/>
            <w:vAlign w:val="center"/>
            <w:hideMark/>
          </w:tcPr>
          <w:p w14:paraId="23AA7D56"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Phelix Power Futures (Saksamaa)</w:t>
            </w:r>
          </w:p>
        </w:tc>
        <w:tc>
          <w:tcPr>
            <w:tcW w:w="1344" w:type="dxa"/>
            <w:shd w:val="clear" w:color="000000" w:fill="008080"/>
            <w:noWrap/>
            <w:vAlign w:val="center"/>
            <w:hideMark/>
          </w:tcPr>
          <w:p w14:paraId="5E971B24"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French Physical Futures (Prantsusmaa)</w:t>
            </w:r>
          </w:p>
        </w:tc>
      </w:tr>
      <w:tr w:rsidR="00F02D4A" w:rsidRPr="004F55DB" w14:paraId="08D4C786" w14:textId="77777777" w:rsidTr="00F620E5">
        <w:trPr>
          <w:trHeight w:val="270"/>
        </w:trPr>
        <w:tc>
          <w:tcPr>
            <w:tcW w:w="1865" w:type="dxa"/>
            <w:shd w:val="clear" w:color="auto" w:fill="auto"/>
            <w:noWrap/>
            <w:vAlign w:val="center"/>
            <w:hideMark/>
          </w:tcPr>
          <w:p w14:paraId="0A9A39C0"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Baastunnihind</w:t>
            </w:r>
          </w:p>
        </w:tc>
        <w:tc>
          <w:tcPr>
            <w:tcW w:w="1344" w:type="dxa"/>
            <w:shd w:val="clear" w:color="auto" w:fill="auto"/>
            <w:noWrap/>
            <w:vAlign w:val="center"/>
            <w:hideMark/>
          </w:tcPr>
          <w:p w14:paraId="59A6295B" w14:textId="143B2CD0" w:rsidR="00F02D4A" w:rsidRPr="004F55DB" w:rsidRDefault="004071E6" w:rsidP="004B09B3">
            <w:pPr>
              <w:jc w:val="center"/>
              <w:rPr>
                <w:rFonts w:asciiTheme="minorHAnsi" w:hAnsiTheme="minorHAnsi"/>
                <w:color w:val="000000"/>
                <w:sz w:val="16"/>
                <w:szCs w:val="16"/>
              </w:rPr>
            </w:pPr>
            <w:r>
              <w:rPr>
                <w:rFonts w:asciiTheme="minorHAnsi" w:hAnsiTheme="minorHAnsi"/>
                <w:color w:val="000000"/>
                <w:sz w:val="16"/>
                <w:szCs w:val="16"/>
              </w:rPr>
              <w:t>30,30</w:t>
            </w:r>
          </w:p>
        </w:tc>
        <w:tc>
          <w:tcPr>
            <w:tcW w:w="1344" w:type="dxa"/>
            <w:shd w:val="clear" w:color="auto" w:fill="auto"/>
            <w:noWrap/>
            <w:vAlign w:val="center"/>
            <w:hideMark/>
          </w:tcPr>
          <w:p w14:paraId="568D6126" w14:textId="3D32E993" w:rsidR="00F02D4A" w:rsidRPr="004F55DB" w:rsidRDefault="004071E6" w:rsidP="006163FE">
            <w:pPr>
              <w:jc w:val="center"/>
              <w:rPr>
                <w:rFonts w:asciiTheme="minorHAnsi" w:hAnsiTheme="minorHAnsi"/>
                <w:color w:val="000000"/>
                <w:sz w:val="16"/>
                <w:szCs w:val="16"/>
              </w:rPr>
            </w:pPr>
            <w:r>
              <w:rPr>
                <w:rFonts w:asciiTheme="minorHAnsi" w:hAnsiTheme="minorHAnsi"/>
                <w:color w:val="000000"/>
                <w:sz w:val="16"/>
                <w:szCs w:val="16"/>
              </w:rPr>
              <w:t>38,54</w:t>
            </w:r>
          </w:p>
        </w:tc>
      </w:tr>
      <w:tr w:rsidR="00F02D4A" w:rsidRPr="004F55DB" w14:paraId="6E79E1DE" w14:textId="77777777" w:rsidTr="00F620E5">
        <w:trPr>
          <w:trHeight w:val="285"/>
        </w:trPr>
        <w:tc>
          <w:tcPr>
            <w:tcW w:w="1865" w:type="dxa"/>
            <w:shd w:val="clear" w:color="auto" w:fill="auto"/>
            <w:noWrap/>
            <w:vAlign w:val="center"/>
            <w:hideMark/>
          </w:tcPr>
          <w:p w14:paraId="65F7158D"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Tiputunnihind</w:t>
            </w:r>
          </w:p>
        </w:tc>
        <w:tc>
          <w:tcPr>
            <w:tcW w:w="1344" w:type="dxa"/>
            <w:shd w:val="clear" w:color="auto" w:fill="auto"/>
            <w:noWrap/>
            <w:vAlign w:val="center"/>
            <w:hideMark/>
          </w:tcPr>
          <w:p w14:paraId="5302B310" w14:textId="65378737" w:rsidR="00F02D4A" w:rsidRPr="004F55DB" w:rsidRDefault="004071E6" w:rsidP="004B09B3">
            <w:pPr>
              <w:jc w:val="center"/>
              <w:rPr>
                <w:rFonts w:asciiTheme="minorHAnsi" w:hAnsiTheme="minorHAnsi"/>
                <w:color w:val="000000"/>
                <w:sz w:val="16"/>
                <w:szCs w:val="16"/>
              </w:rPr>
            </w:pPr>
            <w:r>
              <w:rPr>
                <w:rFonts w:asciiTheme="minorHAnsi" w:hAnsiTheme="minorHAnsi"/>
                <w:color w:val="000000"/>
                <w:sz w:val="16"/>
                <w:szCs w:val="16"/>
              </w:rPr>
              <w:t>38,56</w:t>
            </w:r>
          </w:p>
        </w:tc>
        <w:tc>
          <w:tcPr>
            <w:tcW w:w="1344" w:type="dxa"/>
            <w:shd w:val="clear" w:color="auto" w:fill="auto"/>
            <w:noWrap/>
            <w:vAlign w:val="center"/>
            <w:hideMark/>
          </w:tcPr>
          <w:p w14:paraId="299C5BC8" w14:textId="1E4B2884" w:rsidR="00F02D4A" w:rsidRPr="004F55DB" w:rsidRDefault="004071E6" w:rsidP="004B09B3">
            <w:pPr>
              <w:jc w:val="center"/>
              <w:rPr>
                <w:rFonts w:asciiTheme="minorHAnsi" w:hAnsiTheme="minorHAnsi"/>
                <w:color w:val="000000"/>
                <w:sz w:val="16"/>
                <w:szCs w:val="16"/>
              </w:rPr>
            </w:pPr>
            <w:r>
              <w:rPr>
                <w:rFonts w:asciiTheme="minorHAnsi" w:hAnsiTheme="minorHAnsi"/>
                <w:color w:val="000000"/>
                <w:sz w:val="16"/>
                <w:szCs w:val="16"/>
              </w:rPr>
              <w:t>47,49</w:t>
            </w:r>
          </w:p>
        </w:tc>
      </w:tr>
    </w:tbl>
    <w:p w14:paraId="74F31BA9" w14:textId="2BD1ED71" w:rsidR="00AB487E" w:rsidRPr="00114132" w:rsidRDefault="00E527FF" w:rsidP="00114132">
      <w:pPr>
        <w:pStyle w:val="Caption"/>
        <w:rPr>
          <w:rStyle w:val="Emphasis"/>
          <w:i/>
          <w:iCs w:val="0"/>
        </w:rPr>
      </w:pPr>
      <w:r>
        <w:rPr>
          <w:rStyle w:val="SubtleEmphasis"/>
          <w:i/>
          <w:iCs w:val="0"/>
          <w:color w:val="808080"/>
        </w:rPr>
        <w:t>Baas- ja tiputunnihinnad s</w:t>
      </w:r>
      <w:r w:rsidR="00826FBE">
        <w:rPr>
          <w:rStyle w:val="SubtleEmphasis"/>
          <w:i/>
          <w:iCs w:val="0"/>
          <w:color w:val="808080"/>
        </w:rPr>
        <w:t xml:space="preserve">eisuga </w:t>
      </w:r>
      <w:r w:rsidR="00C7572F">
        <w:rPr>
          <w:rStyle w:val="SubtleEmphasis"/>
          <w:i/>
          <w:iCs w:val="0"/>
          <w:color w:val="808080"/>
        </w:rPr>
        <w:t>3</w:t>
      </w:r>
      <w:r w:rsidR="006163FE">
        <w:rPr>
          <w:rStyle w:val="SubtleEmphasis"/>
          <w:i/>
          <w:iCs w:val="0"/>
          <w:color w:val="808080"/>
        </w:rPr>
        <w:t>1</w:t>
      </w:r>
      <w:r w:rsidR="00C7572F">
        <w:rPr>
          <w:rStyle w:val="SubtleEmphasis"/>
          <w:i/>
          <w:iCs w:val="0"/>
          <w:color w:val="808080"/>
        </w:rPr>
        <w:t>.0</w:t>
      </w:r>
      <w:r w:rsidR="00F02D4A">
        <w:rPr>
          <w:rStyle w:val="SubtleEmphasis"/>
          <w:i/>
          <w:iCs w:val="0"/>
          <w:color w:val="808080"/>
        </w:rPr>
        <w:t>8</w:t>
      </w:r>
      <w:r w:rsidR="00826FBE">
        <w:rPr>
          <w:rStyle w:val="SubtleEmphasis"/>
          <w:i/>
          <w:iCs w:val="0"/>
          <w:color w:val="808080"/>
        </w:rPr>
        <w:t>.</w:t>
      </w:r>
      <w:r w:rsidR="00F04857" w:rsidRPr="00714795">
        <w:rPr>
          <w:rStyle w:val="SubtleEmphasis"/>
          <w:i/>
          <w:iCs w:val="0"/>
          <w:color w:val="808080"/>
        </w:rPr>
        <w:t>201</w:t>
      </w:r>
      <w:r w:rsidR="00826FBE">
        <w:rPr>
          <w:rStyle w:val="SubtleEmphasis"/>
          <w:i/>
          <w:iCs w:val="0"/>
          <w:color w:val="808080"/>
        </w:rPr>
        <w:t>5</w:t>
      </w:r>
      <w:r w:rsidR="00217DF4">
        <w:rPr>
          <w:rStyle w:val="SubtleEmphasis"/>
          <w:i/>
          <w:iCs w:val="0"/>
          <w:color w:val="808080"/>
        </w:rPr>
        <w:t xml:space="preserve">; allikas: </w:t>
      </w:r>
      <w:r w:rsidR="00217DF4" w:rsidRPr="00217DF4">
        <w:rPr>
          <w:rStyle w:val="SubtleEmphasis"/>
          <w:i/>
          <w:iCs w:val="0"/>
          <w:color w:val="808080"/>
        </w:rPr>
        <w:t>European Energy Exchange (EEX)</w:t>
      </w:r>
    </w:p>
    <w:p w14:paraId="21A81B50" w14:textId="77777777" w:rsidR="001361FC" w:rsidRDefault="001361FC" w:rsidP="007A4EB3">
      <w:pPr>
        <w:rPr>
          <w:rStyle w:val="Emphasis"/>
          <w:i w:val="0"/>
        </w:rPr>
      </w:pPr>
    </w:p>
    <w:p w14:paraId="25340F4A" w14:textId="07B9F6DE" w:rsidR="00E60983" w:rsidRDefault="00E60983" w:rsidP="007A4EB3">
      <w:pPr>
        <w:pStyle w:val="Heading2"/>
      </w:pPr>
      <w:r w:rsidRPr="00CD6011">
        <w:t>Limiteeritud PTR-</w:t>
      </w:r>
      <w:r w:rsidR="00693723" w:rsidRPr="00CD6011">
        <w:t>i</w:t>
      </w:r>
      <w:r w:rsidRPr="00CD6011">
        <w:t>de oksjon Eesti-Läti piiril</w:t>
      </w:r>
    </w:p>
    <w:p w14:paraId="0A9FD367" w14:textId="77777777" w:rsidR="00B40C35" w:rsidRPr="00B40C35" w:rsidRDefault="00B40C35" w:rsidP="00B40C35"/>
    <w:p w14:paraId="752A26D9" w14:textId="623CE494" w:rsidR="00B247AF" w:rsidRDefault="00B247AF" w:rsidP="007A4EB3">
      <w:r w:rsidRPr="00155B89">
        <w:t>Eesti ja Läti elektrisüsteemihaldurite Elering ja Augst</w:t>
      </w:r>
      <w:r w:rsidR="00C42FF9">
        <w:t>s</w:t>
      </w:r>
      <w:r w:rsidRPr="00155B89">
        <w:t>prieguma tīkls kokkuleppe kohaselt rakendatakse Eesti ja Läti vahelisel piiril osaliselt võimsuste limitee</w:t>
      </w:r>
      <w:r w:rsidR="00592C1D">
        <w:softHyphen/>
      </w:r>
      <w:r w:rsidRPr="00155B89">
        <w:t>ritud otsest jaotusmehhanismi</w:t>
      </w:r>
      <w:r w:rsidR="00325BA6" w:rsidRPr="00155B89">
        <w:t>.</w:t>
      </w:r>
      <w:r w:rsidR="005A472C" w:rsidRPr="00155B89">
        <w:t xml:space="preserve"> </w:t>
      </w:r>
      <w:r w:rsidR="00251F25" w:rsidRPr="00155B89">
        <w:t xml:space="preserve">13. </w:t>
      </w:r>
      <w:r w:rsidR="00335CDA">
        <w:t xml:space="preserve">novembri </w:t>
      </w:r>
      <w:r w:rsidRPr="00155B89">
        <w:t xml:space="preserve">oksjonil oli müügis </w:t>
      </w:r>
      <w:r w:rsidR="00335CDA">
        <w:t>20</w:t>
      </w:r>
      <w:r w:rsidRPr="00155B89">
        <w:t>0 MW ulatuses limiteeritud PTR-e terve 201</w:t>
      </w:r>
      <w:r w:rsidR="00335CDA">
        <w:t>5</w:t>
      </w:r>
      <w:r w:rsidRPr="00155B89">
        <w:t xml:space="preserve">. aasta igaks tunniks ning </w:t>
      </w:r>
      <w:r w:rsidR="00660343">
        <w:t xml:space="preserve">hinnaks kujunes </w:t>
      </w:r>
      <w:r w:rsidR="00335CDA">
        <w:t>7,11</w:t>
      </w:r>
      <w:r w:rsidR="00660343">
        <w:t xml:space="preserve"> eurot megavatt-tunni kohta. </w:t>
      </w:r>
      <w:r w:rsidR="00DB5D01">
        <w:t>6</w:t>
      </w:r>
      <w:r w:rsidR="00B40C35">
        <w:t xml:space="preserve">. </w:t>
      </w:r>
      <w:r w:rsidR="00DB5D01">
        <w:t>mai</w:t>
      </w:r>
      <w:r w:rsidR="00335CDA" w:rsidRPr="00335CDA">
        <w:t xml:space="preserve"> oksjonil müüdi </w:t>
      </w:r>
      <w:r w:rsidR="00B40C35">
        <w:t>65</w:t>
      </w:r>
      <w:r w:rsidR="00335CDA" w:rsidRPr="00335CDA">
        <w:t xml:space="preserve"> MW PTR-e 201</w:t>
      </w:r>
      <w:r w:rsidR="00335CDA">
        <w:t>5</w:t>
      </w:r>
      <w:r w:rsidR="00335CDA" w:rsidRPr="00335CDA">
        <w:t xml:space="preserve">. aasta </w:t>
      </w:r>
      <w:r w:rsidR="00DB5D01">
        <w:t>kolmanda</w:t>
      </w:r>
      <w:r w:rsidR="00335CDA">
        <w:t xml:space="preserve"> kvartali igaks tunniks ja hinnaks kujunes </w:t>
      </w:r>
      <w:r w:rsidR="00DB5D01">
        <w:t>16,63</w:t>
      </w:r>
      <w:r w:rsidR="00335CDA">
        <w:t xml:space="preserve"> eurot megavatt-tunni kohta. </w:t>
      </w:r>
      <w:r w:rsidR="00F02D4A">
        <w:t>15</w:t>
      </w:r>
      <w:r w:rsidR="00B40C35" w:rsidRPr="00F126FC">
        <w:t xml:space="preserve">. </w:t>
      </w:r>
      <w:r w:rsidR="00DB5D01">
        <w:t>juu</w:t>
      </w:r>
      <w:r w:rsidR="00F02D4A">
        <w:t>l</w:t>
      </w:r>
      <w:r w:rsidR="00DB5D01">
        <w:t>il</w:t>
      </w:r>
      <w:r w:rsidR="00F126FC" w:rsidRPr="00F126FC">
        <w:t xml:space="preserve"> toimunud</w:t>
      </w:r>
      <w:r w:rsidR="005C6F24" w:rsidRPr="00F126FC">
        <w:t xml:space="preserve"> </w:t>
      </w:r>
      <w:r w:rsidR="00541BBB" w:rsidRPr="00F126FC">
        <w:t>oksjonil</w:t>
      </w:r>
      <w:r w:rsidR="00660343" w:rsidRPr="00F126FC">
        <w:t xml:space="preserve"> müüdi</w:t>
      </w:r>
      <w:r w:rsidR="00541BBB" w:rsidRPr="00F126FC">
        <w:t xml:space="preserve"> </w:t>
      </w:r>
      <w:r w:rsidR="00DB5D01">
        <w:t>50</w:t>
      </w:r>
      <w:r w:rsidRPr="00F126FC">
        <w:t xml:space="preserve"> MW PTR-e 201</w:t>
      </w:r>
      <w:r w:rsidR="00335CDA" w:rsidRPr="00F126FC">
        <w:t>5</w:t>
      </w:r>
      <w:r w:rsidRPr="00F126FC">
        <w:t>.</w:t>
      </w:r>
      <w:r w:rsidR="00402A46" w:rsidRPr="00F126FC">
        <w:t xml:space="preserve"> </w:t>
      </w:r>
      <w:r w:rsidRPr="00F126FC">
        <w:t xml:space="preserve">aasta </w:t>
      </w:r>
      <w:r w:rsidR="00F02D4A">
        <w:t>augustikuu</w:t>
      </w:r>
      <w:r w:rsidR="005C6F24" w:rsidRPr="00F126FC">
        <w:t xml:space="preserve"> </w:t>
      </w:r>
      <w:r w:rsidR="00660343" w:rsidRPr="00F126FC">
        <w:t>igaks tunniks</w:t>
      </w:r>
      <w:r w:rsidR="00F126FC" w:rsidRPr="00F126FC">
        <w:t>.</w:t>
      </w:r>
      <w:r w:rsidR="005C6F24" w:rsidRPr="00F126FC">
        <w:t xml:space="preserve"> </w:t>
      </w:r>
      <w:r w:rsidR="00F126FC" w:rsidRPr="00F126FC">
        <w:t>O</w:t>
      </w:r>
      <w:r w:rsidR="00251F25" w:rsidRPr="00F126FC">
        <w:t xml:space="preserve">ksjonil </w:t>
      </w:r>
      <w:r w:rsidR="00346C2F" w:rsidRPr="00F126FC">
        <w:t xml:space="preserve">osales </w:t>
      </w:r>
      <w:r w:rsidR="00F02D4A">
        <w:t>kümme</w:t>
      </w:r>
      <w:r w:rsidR="00335CDA" w:rsidRPr="00F126FC">
        <w:t xml:space="preserve"> </w:t>
      </w:r>
      <w:r w:rsidR="00251F25" w:rsidRPr="00F126FC">
        <w:t>turuosalist</w:t>
      </w:r>
      <w:r w:rsidR="008B1FFE" w:rsidRPr="00F126FC">
        <w:t xml:space="preserve">, kellest </w:t>
      </w:r>
      <w:r w:rsidR="00F02D4A">
        <w:t>kuue</w:t>
      </w:r>
      <w:r w:rsidR="005C6F24" w:rsidRPr="00F126FC">
        <w:t xml:space="preserve"> </w:t>
      </w:r>
      <w:r w:rsidR="0023193F" w:rsidRPr="00F126FC">
        <w:t>pakkumused osutusid edu</w:t>
      </w:r>
      <w:r w:rsidR="00592C1D" w:rsidRPr="00F126FC">
        <w:softHyphen/>
      </w:r>
      <w:r w:rsidR="0023193F" w:rsidRPr="00F126FC">
        <w:t>kaks</w:t>
      </w:r>
      <w:r w:rsidR="00F126FC" w:rsidRPr="00F126FC">
        <w:t xml:space="preserve">. PTR-L </w:t>
      </w:r>
      <w:r w:rsidR="00F02D4A">
        <w:t>Aug</w:t>
      </w:r>
      <w:r w:rsidR="00F126FC" w:rsidRPr="00F126FC">
        <w:t>-2015</w:t>
      </w:r>
      <w:r w:rsidR="0023193F" w:rsidRPr="00F126FC">
        <w:t xml:space="preserve"> </w:t>
      </w:r>
      <w:r w:rsidR="00716511" w:rsidRPr="00F126FC">
        <w:t>h</w:t>
      </w:r>
      <w:r w:rsidR="00675C76" w:rsidRPr="00F126FC">
        <w:t xml:space="preserve">innaks kujunes </w:t>
      </w:r>
      <w:r w:rsidR="00716511" w:rsidRPr="00F126FC">
        <w:t xml:space="preserve">oksjonil </w:t>
      </w:r>
      <w:r w:rsidR="00F02D4A">
        <w:t>14,33</w:t>
      </w:r>
      <w:r w:rsidR="00675C76" w:rsidRPr="00F126FC">
        <w:t xml:space="preserve"> eurot megavati</w:t>
      </w:r>
      <w:r w:rsidR="00CE1BF2" w:rsidRPr="00F126FC">
        <w:t xml:space="preserve"> kohta</w:t>
      </w:r>
      <w:r w:rsidR="001D3A11" w:rsidRPr="00F126FC">
        <w:t xml:space="preserve"> iga tunni jaoks</w:t>
      </w:r>
      <w:r w:rsidR="00CE1BF2" w:rsidRPr="00F126FC">
        <w:t>.</w:t>
      </w:r>
    </w:p>
    <w:p w14:paraId="604F9CFB" w14:textId="77777777" w:rsidR="005C6F24" w:rsidRDefault="005C6F24" w:rsidP="007A4EB3"/>
    <w:p w14:paraId="6C26B969" w14:textId="3DA8CF47" w:rsidR="00233D82" w:rsidRDefault="00CC6FF4" w:rsidP="007A4EB3">
      <w:r w:rsidRPr="000124AC">
        <w:t xml:space="preserve">Tegelikuks keskmiseks hinnaerinevuseks NPS Eesti ja NPS Läti hinnapiirkondade vahel kujunes </w:t>
      </w:r>
      <w:r w:rsidR="000124AC" w:rsidRPr="000124AC">
        <w:t>august</w:t>
      </w:r>
      <w:r w:rsidR="00BE036D" w:rsidRPr="000124AC">
        <w:t xml:space="preserve">ikuus </w:t>
      </w:r>
      <w:r w:rsidR="00DB5D01" w:rsidRPr="000124AC">
        <w:t>1</w:t>
      </w:r>
      <w:r w:rsidR="000124AC" w:rsidRPr="000124AC">
        <w:t>5</w:t>
      </w:r>
      <w:r w:rsidR="00DB5D01" w:rsidRPr="000124AC">
        <w:t>,20</w:t>
      </w:r>
      <w:r w:rsidRPr="000124AC">
        <w:t xml:space="preserve"> </w:t>
      </w:r>
      <w:r w:rsidR="005C6F24" w:rsidRPr="000124AC">
        <w:t>€</w:t>
      </w:r>
      <w:r w:rsidRPr="000124AC">
        <w:t>/MW</w:t>
      </w:r>
      <w:r w:rsidR="001A4DF0" w:rsidRPr="000124AC">
        <w:t xml:space="preserve"> ühe tunni </w:t>
      </w:r>
      <w:r w:rsidR="006A030F" w:rsidRPr="000124AC">
        <w:t>kohta</w:t>
      </w:r>
      <w:r w:rsidR="001A4DF0" w:rsidRPr="000124AC">
        <w:t>. Seega maksid süsteemi</w:t>
      </w:r>
      <w:r w:rsidR="00035C82" w:rsidRPr="000124AC">
        <w:t xml:space="preserve">haldurid limiteeritud PTR-e ostnud turuosalistele aastase toote eest </w:t>
      </w:r>
      <w:r w:rsidR="00052F09" w:rsidRPr="000124AC">
        <w:t>1</w:t>
      </w:r>
      <w:r w:rsidR="000124AC">
        <w:t> 204 380</w:t>
      </w:r>
      <w:r w:rsidR="00035C82" w:rsidRPr="000124AC">
        <w:t xml:space="preserve"> ja </w:t>
      </w:r>
      <w:r w:rsidR="00052F09" w:rsidRPr="000124AC">
        <w:t>kuu</w:t>
      </w:r>
      <w:r w:rsidR="00035C82" w:rsidRPr="000124AC">
        <w:t xml:space="preserve"> toote eest </w:t>
      </w:r>
      <w:r w:rsidR="000124AC">
        <w:t>32 511</w:t>
      </w:r>
      <w:r w:rsidR="00035C82" w:rsidRPr="000124AC">
        <w:t xml:space="preserve"> eurot.</w:t>
      </w:r>
      <w:r w:rsidR="00233D82" w:rsidRPr="000124AC">
        <w:t xml:space="preserve"> </w:t>
      </w:r>
      <w:r w:rsidR="00035C82" w:rsidRPr="000124AC">
        <w:t>K</w:t>
      </w:r>
      <w:r w:rsidR="00052F09" w:rsidRPr="000124AC">
        <w:t>vartali</w:t>
      </w:r>
      <w:r w:rsidR="00035C82" w:rsidRPr="000124AC">
        <w:t xml:space="preserve"> toote eest tasusid turuosalised süsteemihalduritele kokku </w:t>
      </w:r>
      <w:r w:rsidR="000124AC">
        <w:t>68 964</w:t>
      </w:r>
      <w:r w:rsidR="00035C82" w:rsidRPr="000124AC">
        <w:t xml:space="preserve"> eurot.</w:t>
      </w:r>
    </w:p>
    <w:p w14:paraId="150244EB" w14:textId="77777777" w:rsidR="005778A6" w:rsidRDefault="005778A6" w:rsidP="007A4EB3"/>
    <w:p w14:paraId="49C4F795" w14:textId="7FFF783F" w:rsidR="00251F25" w:rsidRDefault="000124AC" w:rsidP="007A4EB3">
      <w:r>
        <w:rPr>
          <w:bCs/>
          <w:i/>
          <w:iCs/>
          <w:noProof/>
          <w:color w:val="808080"/>
          <w:sz w:val="14"/>
          <w:szCs w:val="18"/>
        </w:rPr>
        <w:lastRenderedPageBreak/>
        <w:drawing>
          <wp:inline distT="0" distB="0" distL="0" distR="0" wp14:anchorId="0FA9197D" wp14:editId="06B4FE3A">
            <wp:extent cx="2889885" cy="1737360"/>
            <wp:effectExtent l="0" t="0" r="571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168BA" w:rsidRPr="000D24B9">
        <w:rPr>
          <w:rStyle w:val="SubtleEmphasis"/>
          <w:bCs/>
          <w:color w:val="808080"/>
          <w:sz w:val="14"/>
          <w:szCs w:val="18"/>
        </w:rPr>
        <w:t xml:space="preserve">Limiteeritud PTR võrdlus NPS Eesti ja NPS Läti hinnapiirkonna hinnaerinevusega </w:t>
      </w:r>
      <w:r w:rsidR="00534C44">
        <w:rPr>
          <w:rStyle w:val="SubtleEmphasis"/>
          <w:bCs/>
          <w:color w:val="808080"/>
          <w:sz w:val="14"/>
          <w:szCs w:val="18"/>
        </w:rPr>
        <w:t xml:space="preserve">2015. aasta </w:t>
      </w:r>
      <w:r w:rsidR="00F02D4A">
        <w:rPr>
          <w:rStyle w:val="SubtleEmphasis"/>
          <w:bCs/>
          <w:color w:val="808080"/>
          <w:sz w:val="14"/>
          <w:szCs w:val="18"/>
        </w:rPr>
        <w:t>augustis</w:t>
      </w:r>
    </w:p>
    <w:p w14:paraId="131A9C01" w14:textId="77777777" w:rsidR="005778A6" w:rsidRDefault="005778A6" w:rsidP="007A4EB3"/>
    <w:p w14:paraId="696EB4AE" w14:textId="73C1C818" w:rsidR="001409ED" w:rsidRPr="001409ED" w:rsidRDefault="00F02D4A" w:rsidP="007A4EB3">
      <w:r>
        <w:t>Augustis</w:t>
      </w:r>
      <w:r w:rsidR="006D67C9">
        <w:t xml:space="preserve"> toimus limiteeritud PTR-ide oksjon</w:t>
      </w:r>
      <w:r w:rsidR="001409ED" w:rsidRPr="001409ED">
        <w:t xml:space="preserve"> </w:t>
      </w:r>
      <w:r w:rsidR="001409ED">
        <w:t>2015. a</w:t>
      </w:r>
      <w:r w:rsidR="00B40C35">
        <w:t>asta</w:t>
      </w:r>
      <w:r w:rsidR="001409ED">
        <w:t xml:space="preserve"> </w:t>
      </w:r>
      <w:r>
        <w:t>septembri</w:t>
      </w:r>
      <w:r w:rsidR="00052F09">
        <w:t>kuu</w:t>
      </w:r>
      <w:r w:rsidR="006D67C9">
        <w:t xml:space="preserve"> võimsus</w:t>
      </w:r>
      <w:r w:rsidR="001409ED" w:rsidRPr="001409ED">
        <w:t xml:space="preserve">ele. </w:t>
      </w:r>
      <w:r w:rsidR="00052F09">
        <w:t>1</w:t>
      </w:r>
      <w:r>
        <w:t>2</w:t>
      </w:r>
      <w:r w:rsidR="00251F25" w:rsidRPr="001409ED">
        <w:t xml:space="preserve">. </w:t>
      </w:r>
      <w:r>
        <w:t>augustil</w:t>
      </w:r>
      <w:r w:rsidR="004B3765" w:rsidRPr="001409ED">
        <w:t xml:space="preserve"> </w:t>
      </w:r>
      <w:r w:rsidR="00251F25" w:rsidRPr="001409ED">
        <w:t xml:space="preserve">toimunud oksjonil oli müügis </w:t>
      </w:r>
      <w:r>
        <w:t>135</w:t>
      </w:r>
      <w:r w:rsidR="00251F25" w:rsidRPr="001409ED">
        <w:t xml:space="preserve"> MW</w:t>
      </w:r>
      <w:r w:rsidR="006A030F">
        <w:t xml:space="preserve"> igaks tunniks</w:t>
      </w:r>
      <w:r w:rsidR="00D301F1">
        <w:t>.</w:t>
      </w:r>
      <w:r w:rsidR="00D301F1" w:rsidRPr="00D301F1">
        <w:t xml:space="preserve"> Oksjonil osales </w:t>
      </w:r>
      <w:r>
        <w:t>üheksa</w:t>
      </w:r>
      <w:r w:rsidR="00D301F1" w:rsidRPr="00D301F1">
        <w:t xml:space="preserve"> t</w:t>
      </w:r>
      <w:r w:rsidR="00D301F1">
        <w:t xml:space="preserve">uruosalist, kellest </w:t>
      </w:r>
      <w:r>
        <w:t>kaheksa</w:t>
      </w:r>
      <w:r w:rsidR="00D301F1">
        <w:t xml:space="preserve"> pakkumus osutus edukaks.</w:t>
      </w:r>
      <w:r w:rsidR="00F3428B">
        <w:t xml:space="preserve"> </w:t>
      </w:r>
      <w:r w:rsidR="00F3428B" w:rsidRPr="00F3428B">
        <w:t>PTR-L 2015-</w:t>
      </w:r>
      <w:r>
        <w:t>Sept</w:t>
      </w:r>
      <w:r w:rsidR="00F3428B" w:rsidRPr="00F3428B">
        <w:t xml:space="preserve"> hinnaks kujunes </w:t>
      </w:r>
      <w:r>
        <w:t>12,70</w:t>
      </w:r>
      <w:r w:rsidR="006A030F">
        <w:t xml:space="preserve"> €/MW tunni</w:t>
      </w:r>
      <w:r w:rsidR="00F3428B" w:rsidRPr="00F3428B">
        <w:t xml:space="preserve"> kohta.</w:t>
      </w:r>
      <w:r w:rsidR="00251F25" w:rsidRPr="001409ED">
        <w:t xml:space="preserve"> </w:t>
      </w:r>
    </w:p>
    <w:p w14:paraId="401CFC10" w14:textId="739F44DD" w:rsidR="00253462" w:rsidRPr="005212BC" w:rsidRDefault="00253462" w:rsidP="007A4EB3">
      <w:pPr>
        <w:rPr>
          <w:highlight w:val="yellow"/>
        </w:rPr>
      </w:pPr>
    </w:p>
    <w:p w14:paraId="245AE3E0" w14:textId="0C73644A" w:rsidR="00251F25" w:rsidRDefault="00253462" w:rsidP="007A4EB3">
      <w:r>
        <w:t xml:space="preserve">Täiendav teave oksjoni </w:t>
      </w:r>
      <w:r w:rsidR="00DF4B04">
        <w:t xml:space="preserve">tulemuste, </w:t>
      </w:r>
      <w:r>
        <w:t>tingimuste, kalendri ja registreerimisvormi kohta on kättesaadav</w:t>
      </w:r>
      <w:r w:rsidR="002B1895">
        <w:t xml:space="preserve"> </w:t>
      </w:r>
      <w:r w:rsidR="000C0B5C">
        <w:t>Eleringi</w:t>
      </w:r>
      <w:r w:rsidR="002B1895">
        <w:t xml:space="preserve"> </w:t>
      </w:r>
      <w:r w:rsidR="000C0B5C">
        <w:t>veebi</w:t>
      </w:r>
      <w:r w:rsidR="00592C1D">
        <w:softHyphen/>
      </w:r>
      <w:r w:rsidR="000C0B5C">
        <w:t xml:space="preserve">lehel </w:t>
      </w:r>
      <w:hyperlink r:id="rId25" w:history="1">
        <w:r w:rsidRPr="00592C1D">
          <w:rPr>
            <w:rStyle w:val="Hyperlink"/>
          </w:rPr>
          <w:t>elering.ee/limiteeritud-ptr-ide-oksjo</w:t>
        </w:r>
        <w:r w:rsidR="00592C1D" w:rsidRPr="00592C1D">
          <w:rPr>
            <w:rStyle w:val="Hyperlink"/>
          </w:rPr>
          <w:t>n-2</w:t>
        </w:r>
      </w:hyperlink>
      <w:r w:rsidR="000C0B5C" w:rsidRPr="00592C1D">
        <w:t>.</w:t>
      </w:r>
    </w:p>
    <w:p w14:paraId="7FDE5B94" w14:textId="1286F03E" w:rsidR="00515A38" w:rsidRDefault="00515A38">
      <w:pPr>
        <w:jc w:val="left"/>
        <w:rPr>
          <w:bCs/>
          <w:color w:val="007087"/>
          <w:kern w:val="32"/>
          <w:sz w:val="36"/>
          <w:szCs w:val="36"/>
        </w:rPr>
      </w:pPr>
    </w:p>
    <w:p w14:paraId="568AE7A7" w14:textId="77777777" w:rsidR="00052F09" w:rsidRDefault="00052F09">
      <w:pPr>
        <w:jc w:val="left"/>
        <w:rPr>
          <w:bCs/>
          <w:color w:val="007087"/>
          <w:kern w:val="32"/>
          <w:sz w:val="36"/>
          <w:szCs w:val="36"/>
        </w:rPr>
      </w:pPr>
      <w:r>
        <w:br w:type="page"/>
      </w:r>
    </w:p>
    <w:p w14:paraId="597C0A93" w14:textId="2DBC060A" w:rsidR="00515A38" w:rsidRDefault="00515A38" w:rsidP="00515A38">
      <w:pPr>
        <w:pStyle w:val="Heading1"/>
      </w:pPr>
      <w:r w:rsidRPr="00515A38">
        <w:lastRenderedPageBreak/>
        <w:t xml:space="preserve">Elektrisüsteemi kokkuvõte: </w:t>
      </w:r>
      <w:r w:rsidR="00F02D4A">
        <w:t>august</w:t>
      </w:r>
      <w:r w:rsidRPr="00515A38">
        <w:t xml:space="preserve"> 2015</w:t>
      </w:r>
    </w:p>
    <w:p w14:paraId="7ECB7094" w14:textId="77777777" w:rsidR="00515A38" w:rsidRPr="00515A38" w:rsidRDefault="00515A38" w:rsidP="00515A38"/>
    <w:p w14:paraId="05C43C85" w14:textId="7217EA97" w:rsidR="00316F1D" w:rsidRPr="0018299D" w:rsidRDefault="007A36B5"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E</w:t>
      </w:r>
      <w:r w:rsidR="00316F1D" w:rsidRPr="0018299D">
        <w:rPr>
          <w:rFonts w:ascii="Trebuchet MS" w:hAnsi="Trebuchet MS"/>
          <w:sz w:val="18"/>
          <w:szCs w:val="18"/>
          <w:lang w:val="et-EE"/>
        </w:rPr>
        <w:t>lek</w:t>
      </w:r>
      <w:r w:rsidR="00336285" w:rsidRPr="0018299D">
        <w:rPr>
          <w:rFonts w:ascii="Trebuchet MS" w:hAnsi="Trebuchet MS"/>
          <w:sz w:val="18"/>
          <w:szCs w:val="18"/>
          <w:lang w:val="et-EE"/>
        </w:rPr>
        <w:t>tritarbimine kasvas</w:t>
      </w:r>
      <w:r w:rsidRPr="0018299D">
        <w:rPr>
          <w:rFonts w:ascii="Trebuchet MS" w:hAnsi="Trebuchet MS"/>
          <w:sz w:val="18"/>
          <w:szCs w:val="18"/>
          <w:lang w:val="et-EE"/>
        </w:rPr>
        <w:t xml:space="preserve"> Eestis</w:t>
      </w:r>
      <w:r w:rsidR="00336285" w:rsidRPr="0018299D">
        <w:rPr>
          <w:rFonts w:ascii="Trebuchet MS" w:hAnsi="Trebuchet MS"/>
          <w:sz w:val="18"/>
          <w:szCs w:val="18"/>
          <w:lang w:val="et-EE"/>
        </w:rPr>
        <w:t xml:space="preserve"> </w:t>
      </w:r>
      <w:r w:rsidR="002A14B2" w:rsidRPr="0018299D">
        <w:rPr>
          <w:rFonts w:ascii="Trebuchet MS" w:hAnsi="Trebuchet MS"/>
          <w:sz w:val="18"/>
          <w:szCs w:val="18"/>
          <w:lang w:val="et-EE"/>
        </w:rPr>
        <w:t xml:space="preserve">1%, </w:t>
      </w:r>
      <w:r w:rsidR="00316F1D" w:rsidRPr="0018299D">
        <w:rPr>
          <w:rFonts w:ascii="Trebuchet MS" w:hAnsi="Trebuchet MS"/>
          <w:sz w:val="18"/>
          <w:szCs w:val="18"/>
          <w:lang w:val="et-EE"/>
        </w:rPr>
        <w:t xml:space="preserve">tootmine </w:t>
      </w:r>
      <w:r w:rsidR="002A14B2" w:rsidRPr="0018299D">
        <w:rPr>
          <w:rFonts w:ascii="Trebuchet MS" w:hAnsi="Trebuchet MS"/>
          <w:sz w:val="18"/>
          <w:szCs w:val="18"/>
          <w:lang w:val="et-EE"/>
        </w:rPr>
        <w:t>langes</w:t>
      </w:r>
      <w:r w:rsidR="00C750E5" w:rsidRPr="0018299D">
        <w:rPr>
          <w:rFonts w:ascii="Trebuchet MS" w:hAnsi="Trebuchet MS"/>
          <w:sz w:val="18"/>
          <w:szCs w:val="18"/>
          <w:lang w:val="et-EE"/>
        </w:rPr>
        <w:t xml:space="preserve"> </w:t>
      </w:r>
      <w:r w:rsidR="0018299D" w:rsidRPr="0018299D">
        <w:rPr>
          <w:rFonts w:ascii="Trebuchet MS" w:hAnsi="Trebuchet MS"/>
          <w:sz w:val="18"/>
          <w:szCs w:val="18"/>
          <w:lang w:val="et-EE"/>
        </w:rPr>
        <w:t>21</w:t>
      </w:r>
      <w:r w:rsidR="00316F1D" w:rsidRPr="0018299D">
        <w:rPr>
          <w:rFonts w:ascii="Trebuchet MS" w:hAnsi="Trebuchet MS"/>
          <w:sz w:val="18"/>
          <w:szCs w:val="18"/>
          <w:lang w:val="et-EE"/>
        </w:rPr>
        <w:t xml:space="preserve">%; </w:t>
      </w:r>
    </w:p>
    <w:p w14:paraId="4C73B9D9" w14:textId="65A365B1" w:rsidR="00515A38" w:rsidRPr="0018299D" w:rsidRDefault="00316F1D"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Tootmine taastuve</w:t>
      </w:r>
      <w:r w:rsidR="0068294D" w:rsidRPr="0018299D">
        <w:rPr>
          <w:rFonts w:ascii="Trebuchet MS" w:hAnsi="Trebuchet MS"/>
          <w:sz w:val="18"/>
          <w:szCs w:val="18"/>
          <w:lang w:val="et-EE"/>
        </w:rPr>
        <w:t>nergia</w:t>
      </w:r>
      <w:r w:rsidR="00336285" w:rsidRPr="0018299D">
        <w:rPr>
          <w:rFonts w:ascii="Trebuchet MS" w:hAnsi="Trebuchet MS"/>
          <w:sz w:val="18"/>
          <w:szCs w:val="18"/>
          <w:lang w:val="et-EE"/>
        </w:rPr>
        <w:t>st</w:t>
      </w:r>
      <w:r w:rsidRPr="0018299D">
        <w:rPr>
          <w:rFonts w:ascii="Trebuchet MS" w:hAnsi="Trebuchet MS"/>
          <w:sz w:val="18"/>
          <w:szCs w:val="18"/>
          <w:lang w:val="et-EE"/>
        </w:rPr>
        <w:t xml:space="preserve"> </w:t>
      </w:r>
      <w:r w:rsidR="006756FC">
        <w:rPr>
          <w:rFonts w:ascii="Trebuchet MS" w:hAnsi="Trebuchet MS"/>
          <w:sz w:val="18"/>
          <w:szCs w:val="18"/>
          <w:lang w:val="et-EE"/>
        </w:rPr>
        <w:t>vähenes</w:t>
      </w:r>
      <w:r w:rsidR="008D77F1" w:rsidRPr="0018299D">
        <w:rPr>
          <w:rFonts w:ascii="Trebuchet MS" w:hAnsi="Trebuchet MS"/>
          <w:sz w:val="18"/>
          <w:szCs w:val="18"/>
          <w:lang w:val="et-EE"/>
        </w:rPr>
        <w:t xml:space="preserve"> </w:t>
      </w:r>
      <w:r w:rsidR="0018299D" w:rsidRPr="0018299D">
        <w:rPr>
          <w:rFonts w:ascii="Trebuchet MS" w:hAnsi="Trebuchet MS"/>
          <w:sz w:val="18"/>
          <w:szCs w:val="18"/>
          <w:lang w:val="et-EE"/>
        </w:rPr>
        <w:t>14</w:t>
      </w:r>
      <w:r w:rsidRPr="0018299D">
        <w:rPr>
          <w:rFonts w:ascii="Trebuchet MS" w:hAnsi="Trebuchet MS"/>
          <w:sz w:val="18"/>
          <w:szCs w:val="18"/>
          <w:lang w:val="et-EE"/>
        </w:rPr>
        <w:t>%</w:t>
      </w:r>
      <w:r w:rsidR="0018299D" w:rsidRPr="0018299D">
        <w:rPr>
          <w:rFonts w:ascii="Trebuchet MS" w:hAnsi="Trebuchet MS"/>
          <w:sz w:val="18"/>
          <w:szCs w:val="18"/>
          <w:lang w:val="et-EE"/>
        </w:rPr>
        <w:t>, sh langes tootmine hüdroenergiast 57%, tuuleenergiast 30% ja biomassist 4%.</w:t>
      </w:r>
      <w:r w:rsidR="00515A38" w:rsidRPr="0018299D">
        <w:rPr>
          <w:rFonts w:ascii="Trebuchet MS" w:hAnsi="Trebuchet MS"/>
          <w:sz w:val="18"/>
          <w:szCs w:val="18"/>
          <w:lang w:val="et-EE"/>
        </w:rPr>
        <w:t xml:space="preserve"> </w:t>
      </w:r>
    </w:p>
    <w:p w14:paraId="0EADA6DB" w14:textId="68590C69" w:rsidR="00515A38" w:rsidRPr="0018299D" w:rsidRDefault="00515A38"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 xml:space="preserve">Eestis toodetud taastuvenergia moodustas sisemaisest tarbimisest </w:t>
      </w:r>
      <w:r w:rsidR="008D77F1" w:rsidRPr="0018299D">
        <w:rPr>
          <w:rFonts w:ascii="Trebuchet MS" w:hAnsi="Trebuchet MS"/>
          <w:sz w:val="18"/>
          <w:szCs w:val="18"/>
          <w:lang w:val="et-EE"/>
        </w:rPr>
        <w:t>1</w:t>
      </w:r>
      <w:r w:rsidR="0018299D" w:rsidRPr="0018299D">
        <w:rPr>
          <w:rFonts w:ascii="Trebuchet MS" w:hAnsi="Trebuchet MS"/>
          <w:sz w:val="18"/>
          <w:szCs w:val="18"/>
          <w:lang w:val="et-EE"/>
        </w:rPr>
        <w:t>3</w:t>
      </w:r>
      <w:r w:rsidR="008D77F1" w:rsidRPr="0018299D">
        <w:rPr>
          <w:rFonts w:ascii="Trebuchet MS" w:hAnsi="Trebuchet MS"/>
          <w:sz w:val="18"/>
          <w:szCs w:val="18"/>
          <w:lang w:val="et-EE"/>
        </w:rPr>
        <w:t>,9</w:t>
      </w:r>
      <w:r w:rsidRPr="0018299D">
        <w:rPr>
          <w:rFonts w:ascii="Trebuchet MS" w:hAnsi="Trebuchet MS"/>
          <w:sz w:val="18"/>
          <w:szCs w:val="18"/>
          <w:lang w:val="et-EE"/>
        </w:rPr>
        <w:t>%;</w:t>
      </w:r>
    </w:p>
    <w:p w14:paraId="36E6DE0D" w14:textId="6B26E06B" w:rsidR="00515A38" w:rsidRPr="0018299D" w:rsidRDefault="00515A38"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 xml:space="preserve">Eesti elektrisüsteem oli kuukokkuvõttes </w:t>
      </w:r>
      <w:r w:rsidR="0018299D" w:rsidRPr="0018299D">
        <w:rPr>
          <w:rFonts w:ascii="Trebuchet MS" w:hAnsi="Trebuchet MS"/>
          <w:sz w:val="18"/>
          <w:szCs w:val="18"/>
          <w:lang w:val="et-EE"/>
        </w:rPr>
        <w:t>82</w:t>
      </w:r>
      <w:r w:rsidRPr="0018299D">
        <w:rPr>
          <w:rFonts w:ascii="Trebuchet MS" w:hAnsi="Trebuchet MS"/>
          <w:sz w:val="18"/>
          <w:szCs w:val="18"/>
          <w:lang w:val="et-EE"/>
        </w:rPr>
        <w:t xml:space="preserve"> GWh-ga neto</w:t>
      </w:r>
      <w:r w:rsidR="0018299D" w:rsidRPr="0018299D">
        <w:rPr>
          <w:rFonts w:ascii="Trebuchet MS" w:hAnsi="Trebuchet MS"/>
          <w:sz w:val="18"/>
          <w:szCs w:val="18"/>
          <w:lang w:val="et-EE"/>
        </w:rPr>
        <w:t>eksportiv</w:t>
      </w:r>
      <w:r w:rsidRPr="0018299D">
        <w:rPr>
          <w:rFonts w:ascii="Trebuchet MS" w:hAnsi="Trebuchet MS"/>
          <w:sz w:val="18"/>
          <w:szCs w:val="18"/>
          <w:lang w:val="et-EE"/>
        </w:rPr>
        <w:t>;</w:t>
      </w:r>
    </w:p>
    <w:p w14:paraId="0BF5AC87" w14:textId="1A46C1D7" w:rsidR="00515A38" w:rsidRPr="0018299D" w:rsidRDefault="00515A38"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 xml:space="preserve">Baltikumi summaarne toodang </w:t>
      </w:r>
      <w:r w:rsidR="00C750E5" w:rsidRPr="0018299D">
        <w:rPr>
          <w:rFonts w:ascii="Trebuchet MS" w:hAnsi="Trebuchet MS"/>
          <w:sz w:val="18"/>
          <w:szCs w:val="18"/>
          <w:lang w:val="et-EE"/>
        </w:rPr>
        <w:t>langes</w:t>
      </w:r>
      <w:r w:rsidR="007A36B5" w:rsidRPr="0018299D">
        <w:rPr>
          <w:rFonts w:ascii="Trebuchet MS" w:hAnsi="Trebuchet MS"/>
          <w:sz w:val="18"/>
          <w:szCs w:val="18"/>
          <w:lang w:val="et-EE"/>
        </w:rPr>
        <w:t xml:space="preserve"> </w:t>
      </w:r>
      <w:r w:rsidR="0018299D" w:rsidRPr="0018299D">
        <w:rPr>
          <w:rFonts w:ascii="Trebuchet MS" w:hAnsi="Trebuchet MS"/>
          <w:sz w:val="18"/>
          <w:szCs w:val="18"/>
          <w:lang w:val="et-EE"/>
        </w:rPr>
        <w:t>augustis</w:t>
      </w:r>
      <w:r w:rsidR="00316F1D" w:rsidRPr="0018299D">
        <w:rPr>
          <w:rFonts w:ascii="Trebuchet MS" w:hAnsi="Trebuchet MS"/>
          <w:sz w:val="18"/>
          <w:szCs w:val="18"/>
          <w:lang w:val="et-EE"/>
        </w:rPr>
        <w:t xml:space="preserve"> aastases arvestuses </w:t>
      </w:r>
      <w:r w:rsidR="0018299D" w:rsidRPr="0018299D">
        <w:rPr>
          <w:rFonts w:ascii="Trebuchet MS" w:hAnsi="Trebuchet MS"/>
          <w:sz w:val="18"/>
          <w:szCs w:val="18"/>
          <w:lang w:val="et-EE"/>
        </w:rPr>
        <w:t>6</w:t>
      </w:r>
      <w:r w:rsidR="00316F1D" w:rsidRPr="0018299D">
        <w:rPr>
          <w:rFonts w:ascii="Trebuchet MS" w:hAnsi="Trebuchet MS"/>
          <w:sz w:val="18"/>
          <w:szCs w:val="18"/>
          <w:lang w:val="et-EE"/>
        </w:rPr>
        <w:t>%</w:t>
      </w:r>
      <w:r w:rsidRPr="0018299D">
        <w:rPr>
          <w:rFonts w:ascii="Trebuchet MS" w:hAnsi="Trebuchet MS"/>
          <w:sz w:val="18"/>
          <w:szCs w:val="18"/>
          <w:lang w:val="et-EE"/>
        </w:rPr>
        <w:t xml:space="preserve">, tarbimine </w:t>
      </w:r>
      <w:r w:rsidR="0018299D" w:rsidRPr="0018299D">
        <w:rPr>
          <w:rFonts w:ascii="Trebuchet MS" w:hAnsi="Trebuchet MS"/>
          <w:sz w:val="18"/>
          <w:szCs w:val="18"/>
          <w:lang w:val="et-EE"/>
        </w:rPr>
        <w:t>1</w:t>
      </w:r>
      <w:r w:rsidRPr="0018299D">
        <w:rPr>
          <w:rFonts w:ascii="Trebuchet MS" w:hAnsi="Trebuchet MS"/>
          <w:sz w:val="18"/>
          <w:szCs w:val="18"/>
          <w:lang w:val="et-EE"/>
        </w:rPr>
        <w:t xml:space="preserve">%. Kolme riigi peale oldi </w:t>
      </w:r>
      <w:r w:rsidR="0018299D" w:rsidRPr="0018299D">
        <w:rPr>
          <w:rFonts w:ascii="Trebuchet MS" w:hAnsi="Trebuchet MS"/>
          <w:sz w:val="18"/>
          <w:szCs w:val="18"/>
          <w:lang w:val="et-EE"/>
        </w:rPr>
        <w:t>624</w:t>
      </w:r>
      <w:r w:rsidRPr="0018299D">
        <w:rPr>
          <w:rFonts w:ascii="Trebuchet MS" w:hAnsi="Trebuchet MS"/>
          <w:sz w:val="18"/>
          <w:szCs w:val="18"/>
          <w:lang w:val="et-EE"/>
        </w:rPr>
        <w:t xml:space="preserve"> GWh ulatuses defitsiidis; </w:t>
      </w:r>
    </w:p>
    <w:p w14:paraId="58255673" w14:textId="40137057" w:rsidR="002F3343" w:rsidRPr="0018299D" w:rsidRDefault="00515A38"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 xml:space="preserve">Põhjamaades </w:t>
      </w:r>
      <w:r w:rsidR="00C750E5" w:rsidRPr="0018299D">
        <w:rPr>
          <w:rFonts w:ascii="Trebuchet MS" w:hAnsi="Trebuchet MS"/>
          <w:sz w:val="18"/>
          <w:szCs w:val="18"/>
          <w:lang w:val="et-EE"/>
        </w:rPr>
        <w:t xml:space="preserve">kasvas elektritoodang </w:t>
      </w:r>
      <w:r w:rsidR="0018299D" w:rsidRPr="0018299D">
        <w:rPr>
          <w:rFonts w:ascii="Trebuchet MS" w:hAnsi="Trebuchet MS"/>
          <w:sz w:val="18"/>
          <w:szCs w:val="18"/>
          <w:lang w:val="et-EE"/>
        </w:rPr>
        <w:t>8</w:t>
      </w:r>
      <w:r w:rsidR="00C750E5" w:rsidRPr="0018299D">
        <w:rPr>
          <w:rFonts w:ascii="Trebuchet MS" w:hAnsi="Trebuchet MS"/>
          <w:sz w:val="18"/>
          <w:szCs w:val="18"/>
          <w:lang w:val="et-EE"/>
        </w:rPr>
        <w:t>%</w:t>
      </w:r>
      <w:r w:rsidR="001A4DF0" w:rsidRPr="0018299D">
        <w:rPr>
          <w:rFonts w:ascii="Trebuchet MS" w:hAnsi="Trebuchet MS"/>
          <w:sz w:val="18"/>
          <w:szCs w:val="18"/>
          <w:lang w:val="et-EE"/>
        </w:rPr>
        <w:t xml:space="preserve"> ja</w:t>
      </w:r>
      <w:r w:rsidRPr="0018299D">
        <w:rPr>
          <w:rFonts w:ascii="Trebuchet MS" w:hAnsi="Trebuchet MS"/>
          <w:sz w:val="18"/>
          <w:szCs w:val="18"/>
          <w:lang w:val="et-EE"/>
        </w:rPr>
        <w:t xml:space="preserve"> tarbimine </w:t>
      </w:r>
      <w:r w:rsidR="0018299D" w:rsidRPr="0018299D">
        <w:rPr>
          <w:rFonts w:ascii="Trebuchet MS" w:hAnsi="Trebuchet MS"/>
          <w:sz w:val="18"/>
          <w:szCs w:val="18"/>
          <w:lang w:val="et-EE"/>
        </w:rPr>
        <w:t>1</w:t>
      </w:r>
      <w:r w:rsidRPr="0018299D">
        <w:rPr>
          <w:rFonts w:ascii="Trebuchet MS" w:hAnsi="Trebuchet MS"/>
          <w:sz w:val="18"/>
          <w:szCs w:val="18"/>
          <w:lang w:val="et-EE"/>
        </w:rPr>
        <w:t xml:space="preserve">%. Põhjamaade elektribilanss oli </w:t>
      </w:r>
      <w:r w:rsidR="0018299D" w:rsidRPr="0018299D">
        <w:rPr>
          <w:rFonts w:ascii="Trebuchet MS" w:hAnsi="Trebuchet MS"/>
          <w:sz w:val="18"/>
          <w:szCs w:val="18"/>
          <w:lang w:val="et-EE"/>
        </w:rPr>
        <w:t>1728</w:t>
      </w:r>
      <w:r w:rsidR="00C750E5" w:rsidRPr="0018299D">
        <w:rPr>
          <w:rFonts w:ascii="Trebuchet MS" w:hAnsi="Trebuchet MS"/>
          <w:sz w:val="18"/>
          <w:szCs w:val="18"/>
          <w:lang w:val="et-EE"/>
        </w:rPr>
        <w:t xml:space="preserve"> </w:t>
      </w:r>
      <w:r w:rsidR="001A4DF0" w:rsidRPr="0018299D">
        <w:rPr>
          <w:rFonts w:ascii="Trebuchet MS" w:hAnsi="Trebuchet MS"/>
          <w:sz w:val="18"/>
          <w:szCs w:val="18"/>
          <w:lang w:val="et-EE"/>
        </w:rPr>
        <w:t>G</w:t>
      </w:r>
      <w:r w:rsidR="00C750E5" w:rsidRPr="0018299D">
        <w:rPr>
          <w:rFonts w:ascii="Trebuchet MS" w:hAnsi="Trebuchet MS"/>
          <w:sz w:val="18"/>
          <w:szCs w:val="18"/>
          <w:lang w:val="et-EE"/>
        </w:rPr>
        <w:t>Wh</w:t>
      </w:r>
      <w:r w:rsidRPr="0018299D">
        <w:rPr>
          <w:rFonts w:ascii="Trebuchet MS" w:hAnsi="Trebuchet MS"/>
          <w:sz w:val="18"/>
          <w:szCs w:val="18"/>
          <w:lang w:val="et-EE"/>
        </w:rPr>
        <w:t>-ga ülejäägis.</w:t>
      </w:r>
    </w:p>
    <w:p w14:paraId="73F80D38" w14:textId="0181D0F4" w:rsidR="002B7729" w:rsidRDefault="002B7729" w:rsidP="002F3343">
      <w:r>
        <w:t>Eesti sisemaine elektritarbimine kasvas augustis aastases võrdluses 1%, moodustades kokku 592 GWh.</w:t>
      </w:r>
    </w:p>
    <w:p w14:paraId="73B5DB4C" w14:textId="77777777" w:rsidR="00090B72" w:rsidRDefault="00090B72" w:rsidP="002F3343"/>
    <w:tbl>
      <w:tblPr>
        <w:tblW w:w="4500" w:type="dxa"/>
        <w:tblInd w:w="55" w:type="dxa"/>
        <w:tblCellMar>
          <w:left w:w="70" w:type="dxa"/>
          <w:right w:w="70" w:type="dxa"/>
        </w:tblCellMar>
        <w:tblLook w:val="04A0" w:firstRow="1" w:lastRow="0" w:firstColumn="1" w:lastColumn="0" w:noHBand="0" w:noVBand="1"/>
      </w:tblPr>
      <w:tblGrid>
        <w:gridCol w:w="2136"/>
        <w:gridCol w:w="856"/>
        <w:gridCol w:w="851"/>
        <w:gridCol w:w="657"/>
      </w:tblGrid>
      <w:tr w:rsidR="00090B72" w:rsidRPr="00090B72" w14:paraId="643D848C" w14:textId="77777777" w:rsidTr="00090B72">
        <w:trPr>
          <w:trHeight w:val="284"/>
        </w:trPr>
        <w:tc>
          <w:tcPr>
            <w:tcW w:w="2136" w:type="dxa"/>
            <w:tcBorders>
              <w:top w:val="single" w:sz="8" w:space="0" w:color="auto"/>
              <w:left w:val="single" w:sz="8" w:space="0" w:color="auto"/>
              <w:bottom w:val="nil"/>
              <w:right w:val="nil"/>
            </w:tcBorders>
            <w:shd w:val="clear" w:color="4F81BD" w:fill="006272"/>
            <w:vAlign w:val="center"/>
            <w:hideMark/>
          </w:tcPr>
          <w:p w14:paraId="76BBA6C3" w14:textId="77777777" w:rsidR="00090B72" w:rsidRPr="00090B72" w:rsidRDefault="00090B72" w:rsidP="00090B72">
            <w:pPr>
              <w:jc w:val="left"/>
              <w:rPr>
                <w:rFonts w:ascii="Calibri" w:hAnsi="Calibri"/>
                <w:b/>
                <w:bCs/>
                <w:color w:val="FFFFFF"/>
                <w:sz w:val="16"/>
                <w:szCs w:val="16"/>
              </w:rPr>
            </w:pPr>
            <w:r w:rsidRPr="00090B72">
              <w:rPr>
                <w:rFonts w:ascii="Calibri" w:hAnsi="Calibri"/>
                <w:b/>
                <w:bCs/>
                <w:color w:val="FFFFFF"/>
                <w:sz w:val="16"/>
                <w:szCs w:val="16"/>
              </w:rPr>
              <w:t>EES elektribilanss, GWh</w:t>
            </w:r>
          </w:p>
        </w:tc>
        <w:tc>
          <w:tcPr>
            <w:tcW w:w="856" w:type="dxa"/>
            <w:tcBorders>
              <w:top w:val="single" w:sz="8" w:space="0" w:color="auto"/>
              <w:left w:val="single" w:sz="8" w:space="0" w:color="auto"/>
              <w:bottom w:val="nil"/>
              <w:right w:val="single" w:sz="8" w:space="0" w:color="auto"/>
            </w:tcBorders>
            <w:shd w:val="clear" w:color="4F81BD" w:fill="006272"/>
            <w:vAlign w:val="center"/>
            <w:hideMark/>
          </w:tcPr>
          <w:p w14:paraId="17F97A62" w14:textId="77777777" w:rsidR="00090B72" w:rsidRPr="00090B72" w:rsidRDefault="00090B72" w:rsidP="00090B72">
            <w:pPr>
              <w:jc w:val="center"/>
              <w:rPr>
                <w:rFonts w:ascii="Calibri" w:hAnsi="Calibri"/>
                <w:b/>
                <w:bCs/>
                <w:color w:val="FFFFFF"/>
                <w:sz w:val="16"/>
                <w:szCs w:val="16"/>
              </w:rPr>
            </w:pPr>
            <w:r w:rsidRPr="00090B72">
              <w:rPr>
                <w:rFonts w:ascii="Calibri" w:hAnsi="Calibri"/>
                <w:b/>
                <w:bCs/>
                <w:color w:val="FFFFFF"/>
                <w:sz w:val="16"/>
                <w:szCs w:val="16"/>
              </w:rPr>
              <w:t>August 2015</w:t>
            </w:r>
          </w:p>
        </w:tc>
        <w:tc>
          <w:tcPr>
            <w:tcW w:w="851" w:type="dxa"/>
            <w:tcBorders>
              <w:top w:val="single" w:sz="8" w:space="0" w:color="auto"/>
              <w:left w:val="nil"/>
              <w:bottom w:val="nil"/>
              <w:right w:val="nil"/>
            </w:tcBorders>
            <w:shd w:val="clear" w:color="4F81BD" w:fill="006272"/>
            <w:vAlign w:val="center"/>
            <w:hideMark/>
          </w:tcPr>
          <w:p w14:paraId="58D8B886" w14:textId="77777777" w:rsidR="00090B72" w:rsidRPr="00090B72" w:rsidRDefault="00090B72" w:rsidP="00090B72">
            <w:pPr>
              <w:jc w:val="center"/>
              <w:rPr>
                <w:rFonts w:ascii="Calibri" w:hAnsi="Calibri"/>
                <w:b/>
                <w:bCs/>
                <w:color w:val="FFFFFF"/>
                <w:sz w:val="16"/>
                <w:szCs w:val="16"/>
              </w:rPr>
            </w:pPr>
            <w:r w:rsidRPr="00090B72">
              <w:rPr>
                <w:rFonts w:ascii="Calibri" w:hAnsi="Calibri"/>
                <w:b/>
                <w:bCs/>
                <w:color w:val="FFFFFF"/>
                <w:sz w:val="16"/>
                <w:szCs w:val="16"/>
              </w:rPr>
              <w:t>August 2014</w:t>
            </w:r>
          </w:p>
        </w:tc>
        <w:tc>
          <w:tcPr>
            <w:tcW w:w="657" w:type="dxa"/>
            <w:tcBorders>
              <w:top w:val="single" w:sz="8" w:space="0" w:color="auto"/>
              <w:left w:val="single" w:sz="8" w:space="0" w:color="auto"/>
              <w:bottom w:val="nil"/>
              <w:right w:val="single" w:sz="8" w:space="0" w:color="auto"/>
            </w:tcBorders>
            <w:shd w:val="clear" w:color="4F81BD" w:fill="006272"/>
            <w:vAlign w:val="center"/>
            <w:hideMark/>
          </w:tcPr>
          <w:p w14:paraId="0D2BCBFE" w14:textId="77777777" w:rsidR="00090B72" w:rsidRPr="00090B72" w:rsidRDefault="00090B72" w:rsidP="00090B72">
            <w:pPr>
              <w:jc w:val="center"/>
              <w:rPr>
                <w:rFonts w:ascii="Calibri" w:hAnsi="Calibri"/>
                <w:b/>
                <w:bCs/>
                <w:color w:val="FFFFFF"/>
                <w:sz w:val="16"/>
                <w:szCs w:val="16"/>
              </w:rPr>
            </w:pPr>
            <w:r w:rsidRPr="00090B72">
              <w:rPr>
                <w:rFonts w:ascii="Calibri" w:hAnsi="Calibri"/>
                <w:b/>
                <w:bCs/>
                <w:color w:val="FFFFFF"/>
                <w:sz w:val="16"/>
                <w:szCs w:val="16"/>
              </w:rPr>
              <w:t>Muutus %</w:t>
            </w:r>
          </w:p>
        </w:tc>
      </w:tr>
      <w:tr w:rsidR="00090B72" w:rsidRPr="00090B72" w14:paraId="3E694696" w14:textId="77777777" w:rsidTr="00090B72">
        <w:trPr>
          <w:trHeight w:val="284"/>
        </w:trPr>
        <w:tc>
          <w:tcPr>
            <w:tcW w:w="2136" w:type="dxa"/>
            <w:tcBorders>
              <w:top w:val="single" w:sz="8" w:space="0" w:color="auto"/>
              <w:left w:val="single" w:sz="8" w:space="0" w:color="auto"/>
              <w:bottom w:val="single" w:sz="8" w:space="0" w:color="auto"/>
              <w:right w:val="nil"/>
            </w:tcBorders>
            <w:shd w:val="clear" w:color="DCE6F1" w:fill="D9D9D9"/>
            <w:vAlign w:val="center"/>
            <w:hideMark/>
          </w:tcPr>
          <w:p w14:paraId="2712CE52" w14:textId="77777777" w:rsidR="00090B72" w:rsidRPr="00090B72" w:rsidRDefault="00090B72" w:rsidP="00090B72">
            <w:pPr>
              <w:jc w:val="left"/>
              <w:rPr>
                <w:rFonts w:ascii="Calibri" w:hAnsi="Calibri"/>
                <w:b/>
                <w:bCs/>
                <w:color w:val="000000"/>
                <w:sz w:val="16"/>
                <w:szCs w:val="16"/>
              </w:rPr>
            </w:pPr>
            <w:r w:rsidRPr="00090B72">
              <w:rPr>
                <w:rFonts w:ascii="Calibri" w:hAnsi="Calibri"/>
                <w:b/>
                <w:bCs/>
                <w:color w:val="000000"/>
                <w:sz w:val="16"/>
                <w:szCs w:val="16"/>
              </w:rPr>
              <w:t>Võrku sisenenud elekter kokku</w:t>
            </w:r>
          </w:p>
        </w:tc>
        <w:tc>
          <w:tcPr>
            <w:tcW w:w="85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781E301"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1045</w:t>
            </w:r>
          </w:p>
        </w:tc>
        <w:tc>
          <w:tcPr>
            <w:tcW w:w="851" w:type="dxa"/>
            <w:tcBorders>
              <w:top w:val="single" w:sz="8" w:space="0" w:color="auto"/>
              <w:left w:val="nil"/>
              <w:bottom w:val="single" w:sz="8" w:space="0" w:color="auto"/>
              <w:right w:val="nil"/>
            </w:tcBorders>
            <w:shd w:val="clear" w:color="000000" w:fill="D9D9D9"/>
            <w:noWrap/>
            <w:vAlign w:val="center"/>
            <w:hideMark/>
          </w:tcPr>
          <w:p w14:paraId="6CEE4E37"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1087</w:t>
            </w:r>
          </w:p>
        </w:tc>
        <w:tc>
          <w:tcPr>
            <w:tcW w:w="657"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0D3B7E4F"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-4%</w:t>
            </w:r>
          </w:p>
        </w:tc>
      </w:tr>
      <w:tr w:rsidR="00090B72" w:rsidRPr="00090B72" w14:paraId="3430C6A4" w14:textId="77777777" w:rsidTr="00090B72">
        <w:trPr>
          <w:trHeight w:val="284"/>
        </w:trPr>
        <w:tc>
          <w:tcPr>
            <w:tcW w:w="2136" w:type="dxa"/>
            <w:tcBorders>
              <w:top w:val="nil"/>
              <w:left w:val="single" w:sz="8" w:space="0" w:color="auto"/>
              <w:bottom w:val="nil"/>
              <w:right w:val="nil"/>
            </w:tcBorders>
            <w:shd w:val="clear" w:color="auto" w:fill="auto"/>
            <w:noWrap/>
            <w:vAlign w:val="bottom"/>
            <w:hideMark/>
          </w:tcPr>
          <w:p w14:paraId="67C5B092"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Sisemaine tootmine</w:t>
            </w:r>
          </w:p>
        </w:tc>
        <w:tc>
          <w:tcPr>
            <w:tcW w:w="856" w:type="dxa"/>
            <w:tcBorders>
              <w:top w:val="nil"/>
              <w:left w:val="single" w:sz="8" w:space="0" w:color="auto"/>
              <w:bottom w:val="nil"/>
              <w:right w:val="single" w:sz="8" w:space="0" w:color="auto"/>
            </w:tcBorders>
            <w:shd w:val="clear" w:color="auto" w:fill="auto"/>
            <w:noWrap/>
            <w:vAlign w:val="center"/>
            <w:hideMark/>
          </w:tcPr>
          <w:p w14:paraId="2613C73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674</w:t>
            </w:r>
          </w:p>
        </w:tc>
        <w:tc>
          <w:tcPr>
            <w:tcW w:w="851" w:type="dxa"/>
            <w:tcBorders>
              <w:top w:val="nil"/>
              <w:left w:val="nil"/>
              <w:bottom w:val="nil"/>
              <w:right w:val="nil"/>
            </w:tcBorders>
            <w:shd w:val="clear" w:color="auto" w:fill="auto"/>
            <w:noWrap/>
            <w:vAlign w:val="center"/>
            <w:hideMark/>
          </w:tcPr>
          <w:p w14:paraId="5FCDDA86"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854</w:t>
            </w:r>
          </w:p>
        </w:tc>
        <w:tc>
          <w:tcPr>
            <w:tcW w:w="657" w:type="dxa"/>
            <w:tcBorders>
              <w:top w:val="nil"/>
              <w:left w:val="single" w:sz="8" w:space="0" w:color="auto"/>
              <w:bottom w:val="nil"/>
              <w:right w:val="single" w:sz="8" w:space="0" w:color="auto"/>
            </w:tcBorders>
            <w:shd w:val="clear" w:color="auto" w:fill="auto"/>
            <w:noWrap/>
            <w:vAlign w:val="center"/>
            <w:hideMark/>
          </w:tcPr>
          <w:p w14:paraId="77452F3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-21%</w:t>
            </w:r>
          </w:p>
        </w:tc>
      </w:tr>
      <w:tr w:rsidR="00090B72" w:rsidRPr="00090B72" w14:paraId="18FB6383" w14:textId="77777777" w:rsidTr="00090B72">
        <w:trPr>
          <w:trHeight w:val="284"/>
        </w:trPr>
        <w:tc>
          <w:tcPr>
            <w:tcW w:w="2136" w:type="dxa"/>
            <w:tcBorders>
              <w:top w:val="single" w:sz="8" w:space="0" w:color="auto"/>
              <w:left w:val="single" w:sz="8" w:space="0" w:color="auto"/>
              <w:bottom w:val="single" w:sz="8" w:space="0" w:color="auto"/>
              <w:right w:val="nil"/>
            </w:tcBorders>
            <w:shd w:val="clear" w:color="auto" w:fill="auto"/>
            <w:noWrap/>
            <w:vAlign w:val="bottom"/>
            <w:hideMark/>
          </w:tcPr>
          <w:p w14:paraId="4E4158DE"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sh taastuvenergia</w:t>
            </w:r>
          </w:p>
        </w:tc>
        <w:tc>
          <w:tcPr>
            <w:tcW w:w="8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FB2DF1"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93,9</w:t>
            </w:r>
          </w:p>
        </w:tc>
        <w:tc>
          <w:tcPr>
            <w:tcW w:w="851" w:type="dxa"/>
            <w:tcBorders>
              <w:top w:val="single" w:sz="8" w:space="0" w:color="auto"/>
              <w:left w:val="nil"/>
              <w:bottom w:val="single" w:sz="8" w:space="0" w:color="auto"/>
              <w:right w:val="nil"/>
            </w:tcBorders>
            <w:shd w:val="clear" w:color="auto" w:fill="auto"/>
            <w:noWrap/>
            <w:vAlign w:val="center"/>
            <w:hideMark/>
          </w:tcPr>
          <w:p w14:paraId="2E1E429B"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109,7</w:t>
            </w:r>
          </w:p>
        </w:tc>
        <w:tc>
          <w:tcPr>
            <w:tcW w:w="6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DF5CB"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-14%</w:t>
            </w:r>
          </w:p>
        </w:tc>
      </w:tr>
      <w:tr w:rsidR="00090B72" w:rsidRPr="00090B72" w14:paraId="2E3DC1A6" w14:textId="77777777" w:rsidTr="00090B72">
        <w:trPr>
          <w:trHeight w:val="284"/>
        </w:trPr>
        <w:tc>
          <w:tcPr>
            <w:tcW w:w="2136" w:type="dxa"/>
            <w:tcBorders>
              <w:top w:val="nil"/>
              <w:left w:val="single" w:sz="8" w:space="0" w:color="auto"/>
              <w:bottom w:val="nil"/>
              <w:right w:val="nil"/>
            </w:tcBorders>
            <w:shd w:val="clear" w:color="auto" w:fill="auto"/>
            <w:noWrap/>
            <w:vAlign w:val="bottom"/>
            <w:hideMark/>
          </w:tcPr>
          <w:p w14:paraId="7F25483E"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 xml:space="preserve"> - tuuleenergia</w:t>
            </w:r>
          </w:p>
        </w:tc>
        <w:tc>
          <w:tcPr>
            <w:tcW w:w="856" w:type="dxa"/>
            <w:tcBorders>
              <w:top w:val="nil"/>
              <w:left w:val="single" w:sz="8" w:space="0" w:color="auto"/>
              <w:bottom w:val="nil"/>
              <w:right w:val="single" w:sz="8" w:space="0" w:color="auto"/>
            </w:tcBorders>
            <w:shd w:val="clear" w:color="auto" w:fill="auto"/>
            <w:noWrap/>
            <w:vAlign w:val="center"/>
            <w:hideMark/>
          </w:tcPr>
          <w:p w14:paraId="54516071"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29,7</w:t>
            </w:r>
          </w:p>
        </w:tc>
        <w:tc>
          <w:tcPr>
            <w:tcW w:w="851" w:type="dxa"/>
            <w:tcBorders>
              <w:top w:val="nil"/>
              <w:left w:val="nil"/>
              <w:bottom w:val="nil"/>
              <w:right w:val="nil"/>
            </w:tcBorders>
            <w:shd w:val="clear" w:color="auto" w:fill="auto"/>
            <w:noWrap/>
            <w:vAlign w:val="center"/>
            <w:hideMark/>
          </w:tcPr>
          <w:p w14:paraId="50EDBADF"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42,2</w:t>
            </w:r>
          </w:p>
        </w:tc>
        <w:tc>
          <w:tcPr>
            <w:tcW w:w="657" w:type="dxa"/>
            <w:tcBorders>
              <w:top w:val="nil"/>
              <w:left w:val="single" w:sz="8" w:space="0" w:color="auto"/>
              <w:bottom w:val="nil"/>
              <w:right w:val="single" w:sz="8" w:space="0" w:color="auto"/>
            </w:tcBorders>
            <w:shd w:val="clear" w:color="auto" w:fill="auto"/>
            <w:noWrap/>
            <w:vAlign w:val="center"/>
            <w:hideMark/>
          </w:tcPr>
          <w:p w14:paraId="4B26E576"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-30%</w:t>
            </w:r>
          </w:p>
        </w:tc>
      </w:tr>
      <w:tr w:rsidR="00090B72" w:rsidRPr="00090B72" w14:paraId="293F81A8" w14:textId="77777777" w:rsidTr="00090B72">
        <w:trPr>
          <w:trHeight w:val="284"/>
        </w:trPr>
        <w:tc>
          <w:tcPr>
            <w:tcW w:w="2136" w:type="dxa"/>
            <w:tcBorders>
              <w:top w:val="single" w:sz="8" w:space="0" w:color="auto"/>
              <w:left w:val="single" w:sz="8" w:space="0" w:color="auto"/>
              <w:bottom w:val="single" w:sz="8" w:space="0" w:color="auto"/>
              <w:right w:val="nil"/>
            </w:tcBorders>
            <w:shd w:val="clear" w:color="auto" w:fill="auto"/>
            <w:noWrap/>
            <w:vAlign w:val="bottom"/>
            <w:hideMark/>
          </w:tcPr>
          <w:p w14:paraId="123AD8B8"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 xml:space="preserve"> - hüdroenergia</w:t>
            </w:r>
          </w:p>
        </w:tc>
        <w:tc>
          <w:tcPr>
            <w:tcW w:w="8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98D565"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0,4</w:t>
            </w:r>
          </w:p>
        </w:tc>
        <w:tc>
          <w:tcPr>
            <w:tcW w:w="851" w:type="dxa"/>
            <w:tcBorders>
              <w:top w:val="single" w:sz="8" w:space="0" w:color="auto"/>
              <w:left w:val="nil"/>
              <w:bottom w:val="single" w:sz="8" w:space="0" w:color="auto"/>
              <w:right w:val="nil"/>
            </w:tcBorders>
            <w:shd w:val="clear" w:color="auto" w:fill="auto"/>
            <w:noWrap/>
            <w:vAlign w:val="center"/>
            <w:hideMark/>
          </w:tcPr>
          <w:p w14:paraId="603F79A0"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1,0</w:t>
            </w:r>
          </w:p>
        </w:tc>
        <w:tc>
          <w:tcPr>
            <w:tcW w:w="6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29EB9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-57%</w:t>
            </w:r>
          </w:p>
        </w:tc>
      </w:tr>
      <w:tr w:rsidR="00090B72" w:rsidRPr="00090B72" w14:paraId="4CF61FBA" w14:textId="77777777" w:rsidTr="00090B72">
        <w:trPr>
          <w:trHeight w:val="284"/>
        </w:trPr>
        <w:tc>
          <w:tcPr>
            <w:tcW w:w="2136" w:type="dxa"/>
            <w:tcBorders>
              <w:top w:val="nil"/>
              <w:left w:val="single" w:sz="8" w:space="0" w:color="auto"/>
              <w:bottom w:val="nil"/>
              <w:right w:val="nil"/>
            </w:tcBorders>
            <w:shd w:val="clear" w:color="auto" w:fill="auto"/>
            <w:noWrap/>
            <w:vAlign w:val="bottom"/>
            <w:hideMark/>
          </w:tcPr>
          <w:p w14:paraId="045DCB4C"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 xml:space="preserve"> - biomass, biogaas</w:t>
            </w:r>
          </w:p>
        </w:tc>
        <w:tc>
          <w:tcPr>
            <w:tcW w:w="856" w:type="dxa"/>
            <w:tcBorders>
              <w:top w:val="nil"/>
              <w:left w:val="single" w:sz="8" w:space="0" w:color="auto"/>
              <w:bottom w:val="nil"/>
              <w:right w:val="single" w:sz="8" w:space="0" w:color="auto"/>
            </w:tcBorders>
            <w:shd w:val="clear" w:color="auto" w:fill="auto"/>
            <w:noWrap/>
            <w:vAlign w:val="center"/>
            <w:hideMark/>
          </w:tcPr>
          <w:p w14:paraId="1D4CDE1B"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63,7</w:t>
            </w:r>
          </w:p>
        </w:tc>
        <w:tc>
          <w:tcPr>
            <w:tcW w:w="851" w:type="dxa"/>
            <w:tcBorders>
              <w:top w:val="nil"/>
              <w:left w:val="nil"/>
              <w:bottom w:val="nil"/>
              <w:right w:val="nil"/>
            </w:tcBorders>
            <w:shd w:val="clear" w:color="auto" w:fill="auto"/>
            <w:noWrap/>
            <w:vAlign w:val="center"/>
            <w:hideMark/>
          </w:tcPr>
          <w:p w14:paraId="28F16DD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66,4</w:t>
            </w:r>
          </w:p>
        </w:tc>
        <w:tc>
          <w:tcPr>
            <w:tcW w:w="657" w:type="dxa"/>
            <w:tcBorders>
              <w:top w:val="nil"/>
              <w:left w:val="single" w:sz="8" w:space="0" w:color="auto"/>
              <w:bottom w:val="nil"/>
              <w:right w:val="single" w:sz="8" w:space="0" w:color="auto"/>
            </w:tcBorders>
            <w:shd w:val="clear" w:color="auto" w:fill="auto"/>
            <w:noWrap/>
            <w:vAlign w:val="center"/>
            <w:hideMark/>
          </w:tcPr>
          <w:p w14:paraId="510F2473"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-4%</w:t>
            </w:r>
          </w:p>
        </w:tc>
      </w:tr>
      <w:tr w:rsidR="00090B72" w:rsidRPr="00090B72" w14:paraId="767A04A0" w14:textId="77777777" w:rsidTr="00090B72">
        <w:trPr>
          <w:trHeight w:val="284"/>
        </w:trPr>
        <w:tc>
          <w:tcPr>
            <w:tcW w:w="2136" w:type="dxa"/>
            <w:tcBorders>
              <w:top w:val="single" w:sz="8" w:space="0" w:color="auto"/>
              <w:left w:val="single" w:sz="8" w:space="0" w:color="auto"/>
              <w:bottom w:val="single" w:sz="8" w:space="0" w:color="auto"/>
              <w:right w:val="nil"/>
            </w:tcBorders>
            <w:shd w:val="clear" w:color="auto" w:fill="auto"/>
            <w:noWrap/>
            <w:vAlign w:val="bottom"/>
            <w:hideMark/>
          </w:tcPr>
          <w:p w14:paraId="192BF525"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Välisliinidelt import</w:t>
            </w:r>
          </w:p>
        </w:tc>
        <w:tc>
          <w:tcPr>
            <w:tcW w:w="8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68465C"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371</w:t>
            </w:r>
          </w:p>
        </w:tc>
        <w:tc>
          <w:tcPr>
            <w:tcW w:w="851" w:type="dxa"/>
            <w:tcBorders>
              <w:top w:val="single" w:sz="8" w:space="0" w:color="auto"/>
              <w:left w:val="nil"/>
              <w:bottom w:val="single" w:sz="8" w:space="0" w:color="auto"/>
              <w:right w:val="nil"/>
            </w:tcBorders>
            <w:shd w:val="clear" w:color="auto" w:fill="auto"/>
            <w:noWrap/>
            <w:vAlign w:val="center"/>
            <w:hideMark/>
          </w:tcPr>
          <w:p w14:paraId="296020EC"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233</w:t>
            </w:r>
          </w:p>
        </w:tc>
        <w:tc>
          <w:tcPr>
            <w:tcW w:w="6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DBCDFB"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59%</w:t>
            </w:r>
          </w:p>
        </w:tc>
      </w:tr>
      <w:tr w:rsidR="00090B72" w:rsidRPr="00090B72" w14:paraId="0BBDC209" w14:textId="77777777" w:rsidTr="00090B72">
        <w:trPr>
          <w:trHeight w:val="284"/>
        </w:trPr>
        <w:tc>
          <w:tcPr>
            <w:tcW w:w="2136" w:type="dxa"/>
            <w:tcBorders>
              <w:top w:val="nil"/>
              <w:left w:val="single" w:sz="8" w:space="0" w:color="auto"/>
              <w:bottom w:val="nil"/>
              <w:right w:val="nil"/>
            </w:tcBorders>
            <w:shd w:val="clear" w:color="auto" w:fill="auto"/>
            <w:noWrap/>
            <w:vAlign w:val="bottom"/>
            <w:hideMark/>
          </w:tcPr>
          <w:p w14:paraId="4210644A"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sh füüsiline import</w:t>
            </w:r>
          </w:p>
        </w:tc>
        <w:tc>
          <w:tcPr>
            <w:tcW w:w="856" w:type="dxa"/>
            <w:tcBorders>
              <w:top w:val="nil"/>
              <w:left w:val="single" w:sz="8" w:space="0" w:color="auto"/>
              <w:bottom w:val="nil"/>
              <w:right w:val="single" w:sz="8" w:space="0" w:color="auto"/>
            </w:tcBorders>
            <w:shd w:val="clear" w:color="auto" w:fill="auto"/>
            <w:noWrap/>
            <w:vAlign w:val="center"/>
            <w:hideMark/>
          </w:tcPr>
          <w:p w14:paraId="09E42F98"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41</w:t>
            </w:r>
          </w:p>
        </w:tc>
        <w:tc>
          <w:tcPr>
            <w:tcW w:w="851" w:type="dxa"/>
            <w:tcBorders>
              <w:top w:val="nil"/>
              <w:left w:val="nil"/>
              <w:bottom w:val="nil"/>
              <w:right w:val="nil"/>
            </w:tcBorders>
            <w:shd w:val="clear" w:color="auto" w:fill="auto"/>
            <w:noWrap/>
            <w:vAlign w:val="center"/>
            <w:hideMark/>
          </w:tcPr>
          <w:p w14:paraId="1202A35A"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0</w:t>
            </w:r>
          </w:p>
        </w:tc>
        <w:tc>
          <w:tcPr>
            <w:tcW w:w="657" w:type="dxa"/>
            <w:tcBorders>
              <w:top w:val="nil"/>
              <w:left w:val="single" w:sz="8" w:space="0" w:color="auto"/>
              <w:bottom w:val="single" w:sz="8" w:space="0" w:color="auto"/>
              <w:right w:val="single" w:sz="8" w:space="0" w:color="auto"/>
            </w:tcBorders>
            <w:shd w:val="clear" w:color="auto" w:fill="auto"/>
            <w:noWrap/>
            <w:vAlign w:val="center"/>
            <w:hideMark/>
          </w:tcPr>
          <w:p w14:paraId="0A4171F7"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w:t>
            </w:r>
          </w:p>
        </w:tc>
      </w:tr>
      <w:tr w:rsidR="00090B72" w:rsidRPr="00090B72" w14:paraId="3591F1C9" w14:textId="77777777" w:rsidTr="00090B72">
        <w:trPr>
          <w:trHeight w:val="284"/>
        </w:trPr>
        <w:tc>
          <w:tcPr>
            <w:tcW w:w="2136" w:type="dxa"/>
            <w:tcBorders>
              <w:top w:val="single" w:sz="8" w:space="0" w:color="auto"/>
              <w:left w:val="single" w:sz="8" w:space="0" w:color="auto"/>
              <w:bottom w:val="single" w:sz="8" w:space="0" w:color="auto"/>
              <w:right w:val="nil"/>
            </w:tcBorders>
            <w:shd w:val="clear" w:color="auto" w:fill="auto"/>
            <w:noWrap/>
            <w:vAlign w:val="bottom"/>
            <w:hideMark/>
          </w:tcPr>
          <w:p w14:paraId="09C99AAE"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sh füüsiline transiit</w:t>
            </w:r>
          </w:p>
        </w:tc>
        <w:tc>
          <w:tcPr>
            <w:tcW w:w="8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3FBCA9"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329</w:t>
            </w:r>
          </w:p>
        </w:tc>
        <w:tc>
          <w:tcPr>
            <w:tcW w:w="851" w:type="dxa"/>
            <w:tcBorders>
              <w:top w:val="single" w:sz="8" w:space="0" w:color="auto"/>
              <w:left w:val="nil"/>
              <w:bottom w:val="single" w:sz="8" w:space="0" w:color="auto"/>
              <w:right w:val="nil"/>
            </w:tcBorders>
            <w:shd w:val="clear" w:color="auto" w:fill="auto"/>
            <w:noWrap/>
            <w:vAlign w:val="center"/>
            <w:hideMark/>
          </w:tcPr>
          <w:p w14:paraId="263562C2"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233</w:t>
            </w:r>
          </w:p>
        </w:tc>
        <w:tc>
          <w:tcPr>
            <w:tcW w:w="657" w:type="dxa"/>
            <w:tcBorders>
              <w:top w:val="nil"/>
              <w:left w:val="single" w:sz="8" w:space="0" w:color="auto"/>
              <w:bottom w:val="single" w:sz="8" w:space="0" w:color="auto"/>
              <w:right w:val="single" w:sz="8" w:space="0" w:color="auto"/>
            </w:tcBorders>
            <w:shd w:val="clear" w:color="auto" w:fill="auto"/>
            <w:noWrap/>
            <w:vAlign w:val="center"/>
            <w:hideMark/>
          </w:tcPr>
          <w:p w14:paraId="691A6B4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42%</w:t>
            </w:r>
          </w:p>
        </w:tc>
      </w:tr>
      <w:tr w:rsidR="00090B72" w:rsidRPr="00090B72" w14:paraId="405DFE66" w14:textId="77777777" w:rsidTr="00090B72">
        <w:trPr>
          <w:trHeight w:val="284"/>
        </w:trPr>
        <w:tc>
          <w:tcPr>
            <w:tcW w:w="2136" w:type="dxa"/>
            <w:tcBorders>
              <w:top w:val="nil"/>
              <w:left w:val="single" w:sz="8" w:space="0" w:color="auto"/>
              <w:bottom w:val="nil"/>
              <w:right w:val="nil"/>
            </w:tcBorders>
            <w:shd w:val="clear" w:color="000000" w:fill="D9D9D9"/>
            <w:vAlign w:val="center"/>
            <w:hideMark/>
          </w:tcPr>
          <w:p w14:paraId="3AF57CF1" w14:textId="77777777" w:rsidR="00090B72" w:rsidRPr="00090B72" w:rsidRDefault="00090B72" w:rsidP="00090B72">
            <w:pPr>
              <w:jc w:val="left"/>
              <w:rPr>
                <w:rFonts w:ascii="Calibri" w:hAnsi="Calibri"/>
                <w:b/>
                <w:bCs/>
                <w:color w:val="000000"/>
                <w:sz w:val="16"/>
                <w:szCs w:val="16"/>
              </w:rPr>
            </w:pPr>
            <w:r w:rsidRPr="00090B72">
              <w:rPr>
                <w:rFonts w:ascii="Calibri" w:hAnsi="Calibri"/>
                <w:b/>
                <w:bCs/>
                <w:color w:val="000000"/>
                <w:sz w:val="16"/>
                <w:szCs w:val="16"/>
              </w:rPr>
              <w:t>Võrku läbinud elekter kokku</w:t>
            </w:r>
          </w:p>
        </w:tc>
        <w:tc>
          <w:tcPr>
            <w:tcW w:w="856" w:type="dxa"/>
            <w:tcBorders>
              <w:top w:val="nil"/>
              <w:left w:val="single" w:sz="8" w:space="0" w:color="auto"/>
              <w:bottom w:val="nil"/>
              <w:right w:val="single" w:sz="8" w:space="0" w:color="auto"/>
            </w:tcBorders>
            <w:shd w:val="clear" w:color="000000" w:fill="D9D9D9"/>
            <w:noWrap/>
            <w:vAlign w:val="center"/>
            <w:hideMark/>
          </w:tcPr>
          <w:p w14:paraId="76C709FB"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1045</w:t>
            </w:r>
          </w:p>
        </w:tc>
        <w:tc>
          <w:tcPr>
            <w:tcW w:w="851" w:type="dxa"/>
            <w:tcBorders>
              <w:top w:val="nil"/>
              <w:left w:val="nil"/>
              <w:bottom w:val="nil"/>
              <w:right w:val="nil"/>
            </w:tcBorders>
            <w:shd w:val="clear" w:color="000000" w:fill="D9D9D9"/>
            <w:noWrap/>
            <w:vAlign w:val="center"/>
            <w:hideMark/>
          </w:tcPr>
          <w:p w14:paraId="4CD6D99E"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1087</w:t>
            </w:r>
          </w:p>
        </w:tc>
        <w:tc>
          <w:tcPr>
            <w:tcW w:w="657" w:type="dxa"/>
            <w:tcBorders>
              <w:top w:val="nil"/>
              <w:left w:val="single" w:sz="8" w:space="0" w:color="auto"/>
              <w:bottom w:val="nil"/>
              <w:right w:val="single" w:sz="8" w:space="0" w:color="auto"/>
            </w:tcBorders>
            <w:shd w:val="clear" w:color="DCE6F1" w:fill="D9D9D9"/>
            <w:noWrap/>
            <w:vAlign w:val="center"/>
            <w:hideMark/>
          </w:tcPr>
          <w:p w14:paraId="696770C4"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-4%</w:t>
            </w:r>
          </w:p>
        </w:tc>
      </w:tr>
      <w:tr w:rsidR="00090B72" w:rsidRPr="00090B72" w14:paraId="35C34486" w14:textId="77777777" w:rsidTr="00090B72">
        <w:trPr>
          <w:trHeight w:val="284"/>
        </w:trPr>
        <w:tc>
          <w:tcPr>
            <w:tcW w:w="2136" w:type="dxa"/>
            <w:tcBorders>
              <w:top w:val="single" w:sz="8" w:space="0" w:color="auto"/>
              <w:left w:val="single" w:sz="8" w:space="0" w:color="auto"/>
              <w:bottom w:val="single" w:sz="8" w:space="0" w:color="auto"/>
              <w:right w:val="nil"/>
            </w:tcBorders>
            <w:shd w:val="clear" w:color="auto" w:fill="auto"/>
            <w:vAlign w:val="center"/>
            <w:hideMark/>
          </w:tcPr>
          <w:p w14:paraId="70F557CF"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Sisemaine tarbimine võrgukadudega</w:t>
            </w:r>
          </w:p>
        </w:tc>
        <w:tc>
          <w:tcPr>
            <w:tcW w:w="8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36885A"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592</w:t>
            </w:r>
          </w:p>
        </w:tc>
        <w:tc>
          <w:tcPr>
            <w:tcW w:w="851" w:type="dxa"/>
            <w:tcBorders>
              <w:top w:val="single" w:sz="8" w:space="0" w:color="auto"/>
              <w:left w:val="nil"/>
              <w:bottom w:val="single" w:sz="8" w:space="0" w:color="auto"/>
              <w:right w:val="nil"/>
            </w:tcBorders>
            <w:shd w:val="clear" w:color="auto" w:fill="auto"/>
            <w:noWrap/>
            <w:vAlign w:val="center"/>
            <w:hideMark/>
          </w:tcPr>
          <w:p w14:paraId="3A19AA9B"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588</w:t>
            </w:r>
          </w:p>
        </w:tc>
        <w:tc>
          <w:tcPr>
            <w:tcW w:w="6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B2C1D9"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1%</w:t>
            </w:r>
          </w:p>
        </w:tc>
      </w:tr>
      <w:tr w:rsidR="00090B72" w:rsidRPr="00090B72" w14:paraId="470F6819" w14:textId="77777777" w:rsidTr="00090B72">
        <w:trPr>
          <w:trHeight w:val="284"/>
        </w:trPr>
        <w:tc>
          <w:tcPr>
            <w:tcW w:w="2136" w:type="dxa"/>
            <w:tcBorders>
              <w:top w:val="nil"/>
              <w:left w:val="single" w:sz="8" w:space="0" w:color="auto"/>
              <w:bottom w:val="nil"/>
              <w:right w:val="nil"/>
            </w:tcBorders>
            <w:shd w:val="clear" w:color="auto" w:fill="auto"/>
            <w:noWrap/>
            <w:vAlign w:val="bottom"/>
            <w:hideMark/>
          </w:tcPr>
          <w:p w14:paraId="1F28A658"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Välisliinidele eksport</w:t>
            </w:r>
          </w:p>
        </w:tc>
        <w:tc>
          <w:tcPr>
            <w:tcW w:w="856" w:type="dxa"/>
            <w:tcBorders>
              <w:top w:val="nil"/>
              <w:left w:val="single" w:sz="8" w:space="0" w:color="auto"/>
              <w:bottom w:val="nil"/>
              <w:right w:val="single" w:sz="8" w:space="0" w:color="auto"/>
            </w:tcBorders>
            <w:shd w:val="clear" w:color="auto" w:fill="auto"/>
            <w:noWrap/>
            <w:vAlign w:val="center"/>
            <w:hideMark/>
          </w:tcPr>
          <w:p w14:paraId="7582336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453</w:t>
            </w:r>
          </w:p>
        </w:tc>
        <w:tc>
          <w:tcPr>
            <w:tcW w:w="851" w:type="dxa"/>
            <w:tcBorders>
              <w:top w:val="nil"/>
              <w:left w:val="nil"/>
              <w:bottom w:val="nil"/>
              <w:right w:val="nil"/>
            </w:tcBorders>
            <w:shd w:val="clear" w:color="auto" w:fill="auto"/>
            <w:noWrap/>
            <w:vAlign w:val="center"/>
            <w:hideMark/>
          </w:tcPr>
          <w:p w14:paraId="1EFA70BA"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499</w:t>
            </w:r>
          </w:p>
        </w:tc>
        <w:tc>
          <w:tcPr>
            <w:tcW w:w="657" w:type="dxa"/>
            <w:tcBorders>
              <w:top w:val="nil"/>
              <w:left w:val="single" w:sz="8" w:space="0" w:color="auto"/>
              <w:bottom w:val="nil"/>
              <w:right w:val="single" w:sz="8" w:space="0" w:color="auto"/>
            </w:tcBorders>
            <w:shd w:val="clear" w:color="auto" w:fill="auto"/>
            <w:noWrap/>
            <w:vAlign w:val="center"/>
            <w:hideMark/>
          </w:tcPr>
          <w:p w14:paraId="08C34A8B"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-9%</w:t>
            </w:r>
          </w:p>
        </w:tc>
      </w:tr>
      <w:tr w:rsidR="00090B72" w:rsidRPr="00090B72" w14:paraId="26B563DD" w14:textId="77777777" w:rsidTr="00090B72">
        <w:trPr>
          <w:trHeight w:val="284"/>
        </w:trPr>
        <w:tc>
          <w:tcPr>
            <w:tcW w:w="2136" w:type="dxa"/>
            <w:tcBorders>
              <w:top w:val="single" w:sz="8" w:space="0" w:color="auto"/>
              <w:left w:val="single" w:sz="8" w:space="0" w:color="auto"/>
              <w:bottom w:val="single" w:sz="8" w:space="0" w:color="auto"/>
              <w:right w:val="nil"/>
            </w:tcBorders>
            <w:shd w:val="clear" w:color="auto" w:fill="auto"/>
            <w:noWrap/>
            <w:vAlign w:val="bottom"/>
            <w:hideMark/>
          </w:tcPr>
          <w:p w14:paraId="35196A5D"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sh füüsiline eksport</w:t>
            </w:r>
          </w:p>
        </w:tc>
        <w:tc>
          <w:tcPr>
            <w:tcW w:w="85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123F1D"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123</w:t>
            </w:r>
          </w:p>
        </w:tc>
        <w:tc>
          <w:tcPr>
            <w:tcW w:w="851" w:type="dxa"/>
            <w:tcBorders>
              <w:top w:val="single" w:sz="8" w:space="0" w:color="auto"/>
              <w:left w:val="nil"/>
              <w:bottom w:val="single" w:sz="8" w:space="0" w:color="auto"/>
              <w:right w:val="nil"/>
            </w:tcBorders>
            <w:shd w:val="clear" w:color="auto" w:fill="auto"/>
            <w:noWrap/>
            <w:vAlign w:val="center"/>
            <w:hideMark/>
          </w:tcPr>
          <w:p w14:paraId="760C006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267</w:t>
            </w:r>
          </w:p>
        </w:tc>
        <w:tc>
          <w:tcPr>
            <w:tcW w:w="65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77F9C2"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-54%</w:t>
            </w:r>
          </w:p>
        </w:tc>
      </w:tr>
      <w:tr w:rsidR="00090B72" w:rsidRPr="00090B72" w14:paraId="3A616BD0" w14:textId="77777777" w:rsidTr="00090B72">
        <w:trPr>
          <w:trHeight w:val="284"/>
        </w:trPr>
        <w:tc>
          <w:tcPr>
            <w:tcW w:w="2136" w:type="dxa"/>
            <w:tcBorders>
              <w:top w:val="nil"/>
              <w:left w:val="single" w:sz="8" w:space="0" w:color="auto"/>
              <w:bottom w:val="nil"/>
              <w:right w:val="nil"/>
            </w:tcBorders>
            <w:shd w:val="clear" w:color="auto" w:fill="auto"/>
            <w:noWrap/>
            <w:vAlign w:val="bottom"/>
            <w:hideMark/>
          </w:tcPr>
          <w:p w14:paraId="17C4EDB4" w14:textId="77777777" w:rsidR="00090B72" w:rsidRPr="00090B72" w:rsidRDefault="00090B72" w:rsidP="00090B72">
            <w:pPr>
              <w:jc w:val="left"/>
              <w:rPr>
                <w:rFonts w:ascii="Calibri" w:hAnsi="Calibri"/>
                <w:color w:val="000000"/>
                <w:sz w:val="16"/>
                <w:szCs w:val="16"/>
              </w:rPr>
            </w:pPr>
            <w:r w:rsidRPr="00090B72">
              <w:rPr>
                <w:rFonts w:ascii="Calibri" w:hAnsi="Calibri"/>
                <w:color w:val="000000"/>
                <w:sz w:val="16"/>
                <w:szCs w:val="16"/>
              </w:rPr>
              <w:t>sh füüsiline transiit</w:t>
            </w:r>
          </w:p>
        </w:tc>
        <w:tc>
          <w:tcPr>
            <w:tcW w:w="856" w:type="dxa"/>
            <w:tcBorders>
              <w:top w:val="nil"/>
              <w:left w:val="single" w:sz="8" w:space="0" w:color="auto"/>
              <w:bottom w:val="nil"/>
              <w:right w:val="single" w:sz="8" w:space="0" w:color="auto"/>
            </w:tcBorders>
            <w:shd w:val="clear" w:color="auto" w:fill="auto"/>
            <w:noWrap/>
            <w:vAlign w:val="center"/>
            <w:hideMark/>
          </w:tcPr>
          <w:p w14:paraId="78DFD2C0"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329</w:t>
            </w:r>
          </w:p>
        </w:tc>
        <w:tc>
          <w:tcPr>
            <w:tcW w:w="851" w:type="dxa"/>
            <w:tcBorders>
              <w:top w:val="nil"/>
              <w:left w:val="nil"/>
              <w:bottom w:val="nil"/>
              <w:right w:val="nil"/>
            </w:tcBorders>
            <w:shd w:val="clear" w:color="auto" w:fill="auto"/>
            <w:noWrap/>
            <w:vAlign w:val="center"/>
            <w:hideMark/>
          </w:tcPr>
          <w:p w14:paraId="3DA51114"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233</w:t>
            </w:r>
          </w:p>
        </w:tc>
        <w:tc>
          <w:tcPr>
            <w:tcW w:w="657" w:type="dxa"/>
            <w:tcBorders>
              <w:top w:val="nil"/>
              <w:left w:val="single" w:sz="8" w:space="0" w:color="auto"/>
              <w:bottom w:val="nil"/>
              <w:right w:val="single" w:sz="8" w:space="0" w:color="auto"/>
            </w:tcBorders>
            <w:shd w:val="clear" w:color="auto" w:fill="auto"/>
            <w:noWrap/>
            <w:vAlign w:val="center"/>
            <w:hideMark/>
          </w:tcPr>
          <w:p w14:paraId="008CF360" w14:textId="77777777" w:rsidR="00090B72" w:rsidRPr="00090B72" w:rsidRDefault="00090B72" w:rsidP="00090B72">
            <w:pPr>
              <w:jc w:val="center"/>
              <w:rPr>
                <w:rFonts w:ascii="Calibri" w:hAnsi="Calibri"/>
                <w:color w:val="000000"/>
                <w:sz w:val="16"/>
                <w:szCs w:val="16"/>
              </w:rPr>
            </w:pPr>
            <w:r w:rsidRPr="00090B72">
              <w:rPr>
                <w:rFonts w:ascii="Calibri" w:hAnsi="Calibri"/>
                <w:color w:val="000000"/>
                <w:sz w:val="16"/>
                <w:szCs w:val="16"/>
              </w:rPr>
              <w:t>42%</w:t>
            </w:r>
          </w:p>
        </w:tc>
      </w:tr>
      <w:tr w:rsidR="00090B72" w:rsidRPr="00090B72" w14:paraId="44EDD94B" w14:textId="77777777" w:rsidTr="00090B72">
        <w:trPr>
          <w:trHeight w:val="284"/>
        </w:trPr>
        <w:tc>
          <w:tcPr>
            <w:tcW w:w="2136" w:type="dxa"/>
            <w:tcBorders>
              <w:top w:val="single" w:sz="8" w:space="0" w:color="auto"/>
              <w:left w:val="single" w:sz="8" w:space="0" w:color="auto"/>
              <w:bottom w:val="single" w:sz="8" w:space="0" w:color="auto"/>
              <w:right w:val="nil"/>
            </w:tcBorders>
            <w:shd w:val="clear" w:color="DCE6F1" w:fill="D9D9D9"/>
            <w:noWrap/>
            <w:vAlign w:val="bottom"/>
            <w:hideMark/>
          </w:tcPr>
          <w:p w14:paraId="4671DE69" w14:textId="77777777" w:rsidR="00090B72" w:rsidRPr="00090B72" w:rsidRDefault="00090B72" w:rsidP="00090B72">
            <w:pPr>
              <w:jc w:val="left"/>
              <w:rPr>
                <w:rFonts w:ascii="Calibri" w:hAnsi="Calibri"/>
                <w:b/>
                <w:bCs/>
                <w:color w:val="000000"/>
                <w:sz w:val="16"/>
                <w:szCs w:val="16"/>
              </w:rPr>
            </w:pPr>
            <w:r w:rsidRPr="00090B72">
              <w:rPr>
                <w:rFonts w:ascii="Calibri" w:hAnsi="Calibri"/>
                <w:b/>
                <w:bCs/>
                <w:color w:val="000000"/>
                <w:sz w:val="16"/>
                <w:szCs w:val="16"/>
              </w:rPr>
              <w:t>Bilanss</w:t>
            </w:r>
          </w:p>
        </w:tc>
        <w:tc>
          <w:tcPr>
            <w:tcW w:w="85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96E2AE7"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82</w:t>
            </w:r>
          </w:p>
        </w:tc>
        <w:tc>
          <w:tcPr>
            <w:tcW w:w="851" w:type="dxa"/>
            <w:tcBorders>
              <w:top w:val="single" w:sz="8" w:space="0" w:color="auto"/>
              <w:left w:val="nil"/>
              <w:bottom w:val="single" w:sz="8" w:space="0" w:color="auto"/>
              <w:right w:val="nil"/>
            </w:tcBorders>
            <w:shd w:val="clear" w:color="000000" w:fill="D9D9D9"/>
            <w:noWrap/>
            <w:vAlign w:val="center"/>
            <w:hideMark/>
          </w:tcPr>
          <w:p w14:paraId="3270A1B5"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267</w:t>
            </w:r>
          </w:p>
        </w:tc>
        <w:tc>
          <w:tcPr>
            <w:tcW w:w="657"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25F862AA" w14:textId="77777777" w:rsidR="00090B72" w:rsidRPr="00090B72" w:rsidRDefault="00090B72" w:rsidP="00090B72">
            <w:pPr>
              <w:jc w:val="center"/>
              <w:rPr>
                <w:rFonts w:ascii="Calibri" w:hAnsi="Calibri"/>
                <w:b/>
                <w:bCs/>
                <w:color w:val="000000"/>
                <w:sz w:val="16"/>
                <w:szCs w:val="16"/>
              </w:rPr>
            </w:pPr>
            <w:r w:rsidRPr="00090B72">
              <w:rPr>
                <w:rFonts w:ascii="Calibri" w:hAnsi="Calibri"/>
                <w:b/>
                <w:bCs/>
                <w:color w:val="000000"/>
                <w:sz w:val="16"/>
                <w:szCs w:val="16"/>
              </w:rPr>
              <w:t>-69%</w:t>
            </w:r>
          </w:p>
        </w:tc>
      </w:tr>
    </w:tbl>
    <w:p w14:paraId="5BA8C39A" w14:textId="77777777" w:rsidR="00573027" w:rsidRDefault="00573027" w:rsidP="00515A38"/>
    <w:p w14:paraId="5A18D231" w14:textId="303B9441" w:rsidR="007C4781" w:rsidRDefault="002B7729" w:rsidP="0013756C">
      <w:r>
        <w:t>Eesti elektritoodang moodustas augustis kokku 674 GWh, mida on 21% vähem</w:t>
      </w:r>
      <w:r w:rsidR="000B2FB0">
        <w:t xml:space="preserve"> kui</w:t>
      </w:r>
      <w:r>
        <w:t xml:space="preserve"> </w:t>
      </w:r>
      <w:r w:rsidR="00697F95">
        <w:t>aasta tagasi samal ajal.</w:t>
      </w:r>
      <w:r w:rsidR="000C6FF2">
        <w:t xml:space="preserve"> Sellest hoolimata oli Eesti elektribilanss kuukokkuvõttes ülejäägis</w:t>
      </w:r>
      <w:r w:rsidR="008817BC">
        <w:t>. K</w:t>
      </w:r>
      <w:r w:rsidR="000C6FF2">
        <w:t>odumaine toodang ületas sisemaist tarbimist 14%, andes elektribilansi ülejäägiks 82 GWh.</w:t>
      </w:r>
      <w:r>
        <w:t xml:space="preserve"> </w:t>
      </w:r>
      <w:r w:rsidR="00697F95">
        <w:t>Toodang</w:t>
      </w:r>
      <w:r w:rsidR="000C6FF2">
        <w:t>u</w:t>
      </w:r>
      <w:r w:rsidR="000B2FB0">
        <w:t xml:space="preserve"> vähene</w:t>
      </w:r>
      <w:r w:rsidR="000C6FF2">
        <w:t>mine tuli seega</w:t>
      </w:r>
      <w:r w:rsidR="000B2FB0">
        <w:t xml:space="preserve"> suuren</w:t>
      </w:r>
      <w:r w:rsidR="00CC1920">
        <w:t>enud transiidi</w:t>
      </w:r>
      <w:r w:rsidR="000B2FB0">
        <w:t xml:space="preserve"> arvelt,</w:t>
      </w:r>
      <w:r w:rsidR="000C6FF2">
        <w:t xml:space="preserve"> mis tähendab, et Eesti tootjate panus lõunanaabrite puudujäägi katmisel kujunes mullusest väiksemaks.</w:t>
      </w:r>
      <w:r w:rsidR="00A97B78" w:rsidRPr="00A97B78">
        <w:t xml:space="preserve"> </w:t>
      </w:r>
      <w:r w:rsidR="007C4781">
        <w:t xml:space="preserve">Eesti elektrisüsteemi läbinud, peamiselt Põhjamaade päritolu transiitvood kasvasid </w:t>
      </w:r>
      <w:r w:rsidR="006756FC">
        <w:t>42%</w:t>
      </w:r>
      <w:r w:rsidR="00CC1920">
        <w:t>, moodustades tänavu augustis kokku 329</w:t>
      </w:r>
      <w:r w:rsidR="007C4781">
        <w:t xml:space="preserve"> GWh. </w:t>
      </w:r>
    </w:p>
    <w:p w14:paraId="42DDDF00" w14:textId="77777777" w:rsidR="00683F06" w:rsidRDefault="00683F06" w:rsidP="0013756C"/>
    <w:p w14:paraId="10A1E36F" w14:textId="12D6CDAE" w:rsidR="00AA4FCA" w:rsidRDefault="00DA7900" w:rsidP="0013756C">
      <w:r>
        <w:t>Elektrit</w:t>
      </w:r>
      <w:r w:rsidR="007C4781">
        <w:t>ootmine taastuvatest</w:t>
      </w:r>
      <w:r w:rsidR="00576809">
        <w:t xml:space="preserve"> allikatest</w:t>
      </w:r>
      <w:r w:rsidR="007C4781">
        <w:t xml:space="preserve"> </w:t>
      </w:r>
      <w:r w:rsidR="00CC1920">
        <w:t>vähenes selle aasta augustis kokku 14%, sh vähenes tootmine</w:t>
      </w:r>
      <w:r w:rsidR="00683F06">
        <w:t xml:space="preserve"> </w:t>
      </w:r>
      <w:r w:rsidR="00CC1920">
        <w:t xml:space="preserve">hüdroenergiast 57%, tuuleenergiast 30% ja biomassist </w:t>
      </w:r>
      <w:r w:rsidR="00CC1920">
        <w:lastRenderedPageBreak/>
        <w:t xml:space="preserve">4%. </w:t>
      </w:r>
      <w:r w:rsidR="003601C8">
        <w:t>Hüdroenergia toodangu vähenemist võib põhjendada eelmisest aastast sademetevaesema augustikuuga, tuuleenergia toodangu languse taga olid aga aastataguse</w:t>
      </w:r>
      <w:r w:rsidR="000C6FF2">
        <w:t>ga võrreldes</w:t>
      </w:r>
      <w:r w:rsidR="003601C8">
        <w:t xml:space="preserve"> ebasoodsamad tuuleolud (näiteks oli </w:t>
      </w:r>
      <w:r w:rsidR="00AA4FCA" w:rsidRPr="00AA4FCA">
        <w:t>Riigi Ilmateenistuse andmetel</w:t>
      </w:r>
      <w:r w:rsidR="00AA4FCA">
        <w:t xml:space="preserve"> </w:t>
      </w:r>
      <w:r w:rsidR="00AA4FCA" w:rsidRPr="00AA4FCA">
        <w:t xml:space="preserve">Pakri ja Virtsu mõõtepunktides ööpäeva keskmine tuulekiirus </w:t>
      </w:r>
      <w:r w:rsidR="00B956BD">
        <w:t>5</w:t>
      </w:r>
      <w:r w:rsidR="00AA4FCA" w:rsidRPr="00AA4FCA">
        <w:t xml:space="preserve">% </w:t>
      </w:r>
      <w:r w:rsidR="003601C8">
        <w:t>madalam</w:t>
      </w:r>
      <w:r w:rsidR="00AA4FCA" w:rsidRPr="00AA4FCA">
        <w:t xml:space="preserve"> kui aasta tagasi samal ajal</w:t>
      </w:r>
      <w:r w:rsidR="003601C8">
        <w:t>)</w:t>
      </w:r>
      <w:r w:rsidR="00AA4FCA" w:rsidRPr="00AA4FCA">
        <w:t>.</w:t>
      </w:r>
      <w:r w:rsidR="00AA4FCA">
        <w:t xml:space="preserve"> </w:t>
      </w:r>
      <w:r w:rsidR="00683F06">
        <w:t xml:space="preserve">Kokku </w:t>
      </w:r>
      <w:r w:rsidR="003601C8">
        <w:t>moodustas</w:t>
      </w:r>
      <w:r w:rsidR="00683F06">
        <w:t xml:space="preserve"> </w:t>
      </w:r>
      <w:r w:rsidR="003601C8">
        <w:t>augustikuu taastuvenergiatoodang</w:t>
      </w:r>
      <w:r w:rsidR="00683F06">
        <w:t xml:space="preserve"> </w:t>
      </w:r>
      <w:r w:rsidR="003601C8">
        <w:t>93,9</w:t>
      </w:r>
      <w:r w:rsidR="00683F06">
        <w:t xml:space="preserve"> GWh</w:t>
      </w:r>
      <w:r>
        <w:t xml:space="preserve">, millest </w:t>
      </w:r>
      <w:r w:rsidR="003601C8">
        <w:t>67,9</w:t>
      </w:r>
      <w:r>
        <w:t xml:space="preserve">% </w:t>
      </w:r>
      <w:r w:rsidR="003601C8">
        <w:t>toodeti biomassist, 31,6</w:t>
      </w:r>
      <w:r>
        <w:t xml:space="preserve">% </w:t>
      </w:r>
      <w:r w:rsidR="003601C8">
        <w:t>tuulest</w:t>
      </w:r>
      <w:r>
        <w:t xml:space="preserve"> ning </w:t>
      </w:r>
      <w:r w:rsidR="003601C8">
        <w:t>0,5</w:t>
      </w:r>
      <w:r>
        <w:t xml:space="preserve">% </w:t>
      </w:r>
      <w:r w:rsidR="003601C8">
        <w:t>vee toel</w:t>
      </w:r>
      <w:r>
        <w:t>.</w:t>
      </w:r>
      <w:r w:rsidR="00AA4FCA">
        <w:t xml:space="preserve"> </w:t>
      </w:r>
      <w:r w:rsidR="00AA4FCA" w:rsidRPr="00AA4FCA">
        <w:t>Taastuvatest allikatest toodetud elektri osakaal sisemaisest tarbimisest moodustas</w:t>
      </w:r>
      <w:r w:rsidR="000C6FF2">
        <w:t xml:space="preserve"> augustis kokku</w:t>
      </w:r>
      <w:r w:rsidR="00AA4FCA" w:rsidRPr="00AA4FCA">
        <w:t xml:space="preserve"> </w:t>
      </w:r>
      <w:r w:rsidR="003601C8">
        <w:t>14,3</w:t>
      </w:r>
      <w:r w:rsidR="00AA4FCA" w:rsidRPr="00AA4FCA">
        <w:t>%</w:t>
      </w:r>
      <w:r w:rsidR="003601C8">
        <w:t>. Taastuvenergia osatähtsus</w:t>
      </w:r>
      <w:r w:rsidR="00AA4FCA" w:rsidRPr="00AA4FCA">
        <w:t xml:space="preserve"> üldtoodangust</w:t>
      </w:r>
      <w:r w:rsidR="00576809">
        <w:t xml:space="preserve"> oli</w:t>
      </w:r>
      <w:r w:rsidR="00AA4FCA" w:rsidRPr="00AA4FCA">
        <w:t xml:space="preserve"> </w:t>
      </w:r>
      <w:r w:rsidR="006756FC">
        <w:t xml:space="preserve">aga </w:t>
      </w:r>
      <w:r w:rsidR="003601C8">
        <w:t>13,9</w:t>
      </w:r>
      <w:r w:rsidR="00AA4FCA" w:rsidRPr="00AA4FCA">
        <w:t>%.</w:t>
      </w:r>
      <w:r w:rsidR="00AA4FCA">
        <w:t xml:space="preserve"> Mullu samal ajal oli</w:t>
      </w:r>
      <w:r w:rsidR="003601C8">
        <w:t>d need</w:t>
      </w:r>
      <w:r w:rsidR="0018299D">
        <w:t xml:space="preserve"> näitajad vastavalt 16,4% ja 12,</w:t>
      </w:r>
      <w:r w:rsidR="003601C8">
        <w:t>8</w:t>
      </w:r>
      <w:r w:rsidR="00AA4FCA">
        <w:t>%.</w:t>
      </w:r>
    </w:p>
    <w:p w14:paraId="3B9C4A2E" w14:textId="77777777" w:rsidR="00683F06" w:rsidRDefault="00683F06" w:rsidP="0013756C"/>
    <w:p w14:paraId="7786566B" w14:textId="3D61BB7A" w:rsidR="00C438A9" w:rsidRPr="00C438A9" w:rsidRDefault="00090B72" w:rsidP="00C438A9">
      <w:pPr>
        <w:pStyle w:val="Caption"/>
        <w:rPr>
          <w:rStyle w:val="SubtleEmphasis"/>
          <w:i/>
          <w:iCs w:val="0"/>
          <w:color w:val="808080"/>
          <w:shd w:val="clear" w:color="auto" w:fill="FFFF00"/>
        </w:rPr>
      </w:pPr>
      <w:r>
        <w:rPr>
          <w:noProof/>
        </w:rPr>
        <w:drawing>
          <wp:inline distT="0" distB="0" distL="0" distR="0" wp14:anchorId="0551ADB6" wp14:editId="69620744">
            <wp:extent cx="2895600" cy="17373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95600" cy="1737360"/>
                    </a:xfrm>
                    <a:prstGeom prst="rect">
                      <a:avLst/>
                    </a:prstGeom>
                    <a:noFill/>
                  </pic:spPr>
                </pic:pic>
              </a:graphicData>
            </a:graphic>
          </wp:inline>
        </w:drawing>
      </w:r>
      <w:r w:rsidR="00C438A9">
        <w:t>Taastuvenergia tootmise jaotus 2015.</w:t>
      </w:r>
      <w:r w:rsidR="000472FA">
        <w:t>ja 2014.</w:t>
      </w:r>
      <w:r w:rsidR="00C438A9">
        <w:t xml:space="preserve"> aasta </w:t>
      </w:r>
      <w:r w:rsidR="00F02D4A">
        <w:t>augustis</w:t>
      </w:r>
    </w:p>
    <w:p w14:paraId="5020FCD2" w14:textId="77777777" w:rsidR="00515A38" w:rsidRPr="00D9131B" w:rsidRDefault="00515A38" w:rsidP="00515A38">
      <w:pPr>
        <w:jc w:val="left"/>
        <w:rPr>
          <w:rFonts w:cs="Arial"/>
          <w:b/>
          <w:bCs/>
          <w:iCs/>
          <w:color w:val="007087"/>
          <w:sz w:val="24"/>
        </w:rPr>
      </w:pPr>
      <w:r w:rsidRPr="00D9131B">
        <w:rPr>
          <w:rFonts w:cs="Arial"/>
          <w:b/>
          <w:bCs/>
          <w:iCs/>
          <w:color w:val="007087"/>
          <w:sz w:val="24"/>
        </w:rPr>
        <w:t>Elektri tootmine ja tarbimine Baltimaades</w:t>
      </w:r>
    </w:p>
    <w:p w14:paraId="7BF43305" w14:textId="77777777" w:rsidR="007B3215" w:rsidRDefault="007B3215" w:rsidP="0013756C"/>
    <w:p w14:paraId="62564AEA" w14:textId="1839F433" w:rsidR="007B3215" w:rsidRDefault="007B3215" w:rsidP="0013756C">
      <w:r>
        <w:t xml:space="preserve">Balti riikide summaarne elektritoodang langes </w:t>
      </w:r>
      <w:r w:rsidR="003601C8">
        <w:t>augustis</w:t>
      </w:r>
      <w:r>
        <w:t xml:space="preserve"> </w:t>
      </w:r>
      <w:r w:rsidR="003601C8">
        <w:t>aastatagusega võrreldes 6% 1375</w:t>
      </w:r>
      <w:r>
        <w:t xml:space="preserve"> GWh-ni. Elektri</w:t>
      </w:r>
      <w:r w:rsidR="008E10ED">
        <w:t>-</w:t>
      </w:r>
      <w:r>
        <w:t>tarbimine moo</w:t>
      </w:r>
      <w:r w:rsidR="003601C8">
        <w:t>dustas kokku 1999</w:t>
      </w:r>
      <w:r>
        <w:t xml:space="preserve"> GWh</w:t>
      </w:r>
      <w:r w:rsidR="002A14B2">
        <w:t xml:space="preserve">, vähenedes </w:t>
      </w:r>
      <w:r w:rsidR="00CB7400">
        <w:t>mullusega võrreldes 1</w:t>
      </w:r>
      <w:r w:rsidR="002A14B2">
        <w:t>%.</w:t>
      </w:r>
    </w:p>
    <w:p w14:paraId="0C1235F6" w14:textId="2EAB95D8" w:rsidR="00783E38" w:rsidRDefault="0013756C" w:rsidP="00783E38">
      <w:pPr>
        <w:pStyle w:val="Caption"/>
      </w:pPr>
      <w:r w:rsidRPr="0013756C">
        <w:rPr>
          <w:noProof/>
        </w:rPr>
        <w:t xml:space="preserve"> </w:t>
      </w:r>
      <w:r w:rsidR="00090B72">
        <w:rPr>
          <w:noProof/>
        </w:rPr>
        <w:drawing>
          <wp:inline distT="0" distB="0" distL="0" distR="0" wp14:anchorId="0B17CF9E" wp14:editId="681D1014">
            <wp:extent cx="2878980" cy="171907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89885" cy="1725584"/>
                    </a:xfrm>
                    <a:prstGeom prst="rect">
                      <a:avLst/>
                    </a:prstGeom>
                    <a:noFill/>
                  </pic:spPr>
                </pic:pic>
              </a:graphicData>
            </a:graphic>
          </wp:inline>
        </w:drawing>
      </w:r>
      <w:r w:rsidR="00515A38" w:rsidRPr="00515A38">
        <w:t xml:space="preserve">Elektri tootmine Baltikumis </w:t>
      </w:r>
      <w:r w:rsidR="00F02D4A">
        <w:t>augustis</w:t>
      </w:r>
      <w:r w:rsidR="00515A38" w:rsidRPr="00515A38">
        <w:t xml:space="preserve"> 2015. ja 2014. aastal</w:t>
      </w:r>
    </w:p>
    <w:p w14:paraId="3018D351" w14:textId="57E64276" w:rsidR="0013756C" w:rsidRDefault="00090B72" w:rsidP="00290AA4">
      <w:r>
        <w:t xml:space="preserve">Lätis kerkis toodang </w:t>
      </w:r>
      <w:r w:rsidR="008E10ED">
        <w:t>eelmise aastaga</w:t>
      </w:r>
      <w:r>
        <w:t xml:space="preserve"> võrreldes 43% 442 GWh-ni. Elektritoodang kasvas soojuselektrijaamades ning väiksemates, alla 10 MW nimivõimsusega elektri-jaamades. Hüdro- ja tuuleelektrijaamades toodetud kogused kujunesid eelmise aasta augustikuuga </w:t>
      </w:r>
      <w:r w:rsidR="008E10ED">
        <w:t xml:space="preserve">võrreldes </w:t>
      </w:r>
      <w:r>
        <w:t xml:space="preserve">väiksemaks. </w:t>
      </w:r>
      <w:r w:rsidR="00D00363">
        <w:t xml:space="preserve">Daugava hüdroelektrijaamade kaskaadi kogutoodang kukkus aastases võrdluses </w:t>
      </w:r>
      <w:r>
        <w:t>35</w:t>
      </w:r>
      <w:r w:rsidR="00D00363">
        <w:t>%</w:t>
      </w:r>
      <w:r w:rsidR="00EC502B">
        <w:t>,</w:t>
      </w:r>
      <w:r w:rsidR="00D00363">
        <w:t xml:space="preserve"> </w:t>
      </w:r>
      <w:r>
        <w:t>mis oli tingitud hüdroressursi kehvemast saadavusest</w:t>
      </w:r>
      <w:r w:rsidR="0013756C" w:rsidRPr="0013756C">
        <w:t xml:space="preserve"> - tänavu </w:t>
      </w:r>
      <w:r>
        <w:t>augustis</w:t>
      </w:r>
      <w:r w:rsidR="0013756C" w:rsidRPr="0013756C">
        <w:t xml:space="preserve"> oli keskmine vee juurdevool Daugava jõkke </w:t>
      </w:r>
      <w:r>
        <w:t>95</w:t>
      </w:r>
      <w:r w:rsidR="0013756C" w:rsidRPr="0013756C">
        <w:t xml:space="preserve"> m</w:t>
      </w:r>
      <w:r w:rsidR="0013756C" w:rsidRPr="0013756C">
        <w:rPr>
          <w:vertAlign w:val="superscript"/>
        </w:rPr>
        <w:t>3</w:t>
      </w:r>
      <w:r w:rsidR="0013756C" w:rsidRPr="0013756C">
        <w:t>/s, mullu samal ajal</w:t>
      </w:r>
      <w:r w:rsidR="00293CEF">
        <w:t xml:space="preserve"> oli see</w:t>
      </w:r>
      <w:r w:rsidR="0013756C" w:rsidRPr="0013756C">
        <w:t xml:space="preserve"> </w:t>
      </w:r>
      <w:r>
        <w:t>141</w:t>
      </w:r>
      <w:r w:rsidR="0013756C" w:rsidRPr="0013756C">
        <w:t xml:space="preserve"> m</w:t>
      </w:r>
      <w:r w:rsidR="0013756C" w:rsidRPr="0013756C">
        <w:rPr>
          <w:vertAlign w:val="superscript"/>
        </w:rPr>
        <w:t>3</w:t>
      </w:r>
      <w:r w:rsidR="0013756C" w:rsidRPr="0013756C">
        <w:t xml:space="preserve">/s. </w:t>
      </w:r>
      <w:r>
        <w:t>Augusti</w:t>
      </w:r>
      <w:r w:rsidR="00D00363">
        <w:t xml:space="preserve">kuu </w:t>
      </w:r>
      <w:r>
        <w:t>kogu</w:t>
      </w:r>
      <w:r w:rsidR="004D2ED2">
        <w:t>toodangust</w:t>
      </w:r>
      <w:r>
        <w:t xml:space="preserve"> andsid</w:t>
      </w:r>
      <w:r w:rsidR="004D2ED2">
        <w:t xml:space="preserve"> </w:t>
      </w:r>
      <w:r w:rsidR="008E10ED">
        <w:t>soojuselektri</w:t>
      </w:r>
      <w:r w:rsidR="00D00363">
        <w:t>jaamad</w:t>
      </w:r>
      <w:r>
        <w:t xml:space="preserve"> 69%</w:t>
      </w:r>
      <w:r w:rsidR="00D00363">
        <w:t>, väiksemad jaamad (alla 10 MW) andsid 2</w:t>
      </w:r>
      <w:r>
        <w:t>1</w:t>
      </w:r>
      <w:r w:rsidR="00D00363">
        <w:t xml:space="preserve">%, </w:t>
      </w:r>
      <w:r w:rsidR="00D00363">
        <w:lastRenderedPageBreak/>
        <w:t xml:space="preserve">hüdrojaamad </w:t>
      </w:r>
      <w:r>
        <w:t>9</w:t>
      </w:r>
      <w:r w:rsidR="00D00363">
        <w:t xml:space="preserve">% ning tuuleelektrijaamad </w:t>
      </w:r>
      <w:r>
        <w:t>1</w:t>
      </w:r>
      <w:r w:rsidR="00D00363">
        <w:t xml:space="preserve">%. </w:t>
      </w:r>
      <w:r w:rsidR="0027183B">
        <w:t>Lätis tarbitud elektrikogus</w:t>
      </w:r>
      <w:r w:rsidR="008E10ED">
        <w:t>t</w:t>
      </w:r>
      <w:r w:rsidR="0027183B">
        <w:t>es aastatagusega olulist muutust ei toimunud, seega vähenes augustikuu puudujääk mulluselt 260 GWh-lt 135 GWh-ni.</w:t>
      </w:r>
      <w:r w:rsidR="00C136FB">
        <w:t xml:space="preserve"> </w:t>
      </w:r>
      <w:r w:rsidR="0013756C" w:rsidRPr="0013756C">
        <w:t>Läti elektri</w:t>
      </w:r>
      <w:r w:rsidR="0027183B">
        <w:t>t</w:t>
      </w:r>
      <w:r w:rsidR="0013756C" w:rsidRPr="0013756C">
        <w:t xml:space="preserve">ootjate panus sisemaise tarbimise katmisel oli </w:t>
      </w:r>
      <w:r w:rsidR="0027183B">
        <w:t>76</w:t>
      </w:r>
      <w:r w:rsidR="0013756C" w:rsidRPr="0013756C">
        <w:t xml:space="preserve">%, ülejäänud </w:t>
      </w:r>
      <w:r w:rsidR="0027183B">
        <w:t>24</w:t>
      </w:r>
      <w:r w:rsidR="0013756C" w:rsidRPr="0013756C">
        <w:t>% imporditi Eesti elektrisüsteemi kaudu.</w:t>
      </w:r>
    </w:p>
    <w:p w14:paraId="1A6F04D3" w14:textId="77777777" w:rsidR="0013756C" w:rsidRPr="003B2D02" w:rsidRDefault="0013756C" w:rsidP="00290AA4">
      <w:pPr>
        <w:rPr>
          <w:highlight w:val="yellow"/>
        </w:rPr>
      </w:pPr>
    </w:p>
    <w:p w14:paraId="3E78ABFD" w14:textId="1EC03095" w:rsidR="00515A38" w:rsidRPr="00DD7F34" w:rsidRDefault="0027183B" w:rsidP="0027183B">
      <w:r>
        <w:t>Leedus toodeti 2015. aasta augustis 11% vähem elektrit kui seda aasta tagasi samal ajal. Elektritarbimine langes samuti, vähenedes 3% 850 GWh-ni.</w:t>
      </w:r>
      <w:r w:rsidR="000924E2" w:rsidRPr="000924E2">
        <w:t xml:space="preserve"> </w:t>
      </w:r>
      <w:r>
        <w:t>August</w:t>
      </w:r>
      <w:r w:rsidR="000924E2" w:rsidRPr="000924E2">
        <w:t xml:space="preserve">ikuu puudujääk </w:t>
      </w:r>
      <w:r>
        <w:t>suurenes</w:t>
      </w:r>
      <w:r w:rsidR="000924E2">
        <w:t xml:space="preserve"> mulluselt 5</w:t>
      </w:r>
      <w:r>
        <w:t>60</w:t>
      </w:r>
      <w:r w:rsidR="000924E2">
        <w:t xml:space="preserve"> GWh-lt 5</w:t>
      </w:r>
      <w:r>
        <w:t>71</w:t>
      </w:r>
      <w:r w:rsidR="000924E2">
        <w:t xml:space="preserve"> GWh-ni ehk </w:t>
      </w:r>
      <w:r w:rsidR="00DD7F34">
        <w:t>2</w:t>
      </w:r>
      <w:r w:rsidR="000924E2">
        <w:t>%</w:t>
      </w:r>
      <w:r w:rsidR="00DD7F34">
        <w:t xml:space="preserve"> võrra</w:t>
      </w:r>
      <w:r w:rsidR="000924E2" w:rsidRPr="000924E2">
        <w:t xml:space="preserve">. Leedus </w:t>
      </w:r>
      <w:r w:rsidR="000924E2" w:rsidRPr="00293CEF">
        <w:t>toodetud elektri osakaal sisemaise tarbimise katmisel oli 3</w:t>
      </w:r>
      <w:r w:rsidR="00DD7F34">
        <w:t>3</w:t>
      </w:r>
      <w:r w:rsidR="000924E2" w:rsidRPr="00293CEF">
        <w:t>%. Leedu defitsii</w:t>
      </w:r>
      <w:r w:rsidR="00DD7F34">
        <w:t>t</w:t>
      </w:r>
      <w:r w:rsidR="00293CEF">
        <w:t xml:space="preserve"> </w:t>
      </w:r>
      <w:r w:rsidR="009B0B0B">
        <w:t>kaeti</w:t>
      </w:r>
      <w:r w:rsidR="00293CEF">
        <w:t xml:space="preserve"> </w:t>
      </w:r>
      <w:r>
        <w:t>56% ulatuses impordiga Läti kaudu</w:t>
      </w:r>
      <w:r w:rsidR="00DD7F34">
        <w:t xml:space="preserve"> ning </w:t>
      </w:r>
      <w:r>
        <w:t xml:space="preserve">44%-ga </w:t>
      </w:r>
      <w:r w:rsidR="00DD7F34">
        <w:t>kolmandatest riikidest.</w:t>
      </w:r>
    </w:p>
    <w:p w14:paraId="76A606D9" w14:textId="3BDA21B0" w:rsidR="00515A38" w:rsidRDefault="00C136FB" w:rsidP="00515A38">
      <w:pPr>
        <w:pStyle w:val="Caption"/>
      </w:pPr>
      <w:r w:rsidRPr="00C136FB">
        <w:rPr>
          <w:noProof/>
        </w:rPr>
        <w:t xml:space="preserve"> </w:t>
      </w:r>
      <w:r w:rsidR="00090B72">
        <w:rPr>
          <w:noProof/>
        </w:rPr>
        <w:drawing>
          <wp:inline distT="0" distB="0" distL="0" distR="0" wp14:anchorId="1B93D2ED" wp14:editId="3A4B3A99">
            <wp:extent cx="2895600" cy="17437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95600" cy="1743710"/>
                    </a:xfrm>
                    <a:prstGeom prst="rect">
                      <a:avLst/>
                    </a:prstGeom>
                    <a:noFill/>
                  </pic:spPr>
                </pic:pic>
              </a:graphicData>
            </a:graphic>
          </wp:inline>
        </w:drawing>
      </w:r>
      <w:r w:rsidR="00515A38" w:rsidRPr="006E3763">
        <w:t xml:space="preserve">Elektri tarbimine Baltikumis </w:t>
      </w:r>
      <w:r w:rsidR="00F02D4A">
        <w:t>augustis</w:t>
      </w:r>
      <w:r w:rsidR="00515A38" w:rsidRPr="006E3763">
        <w:t xml:space="preserve"> 201</w:t>
      </w:r>
      <w:r w:rsidR="00515A38">
        <w:t>5</w:t>
      </w:r>
      <w:r w:rsidR="00515A38" w:rsidRPr="006E3763">
        <w:t>. ja 201</w:t>
      </w:r>
      <w:r w:rsidR="00515A38">
        <w:t>4</w:t>
      </w:r>
      <w:r w:rsidR="00515A38" w:rsidRPr="006E3763">
        <w:t>. aastal</w:t>
      </w:r>
    </w:p>
    <w:p w14:paraId="5A61979C" w14:textId="4DB088A2" w:rsidR="00515A38" w:rsidRPr="00C438A9" w:rsidRDefault="00DD7F34" w:rsidP="00DD7F34">
      <w:r>
        <w:t xml:space="preserve">Baltimaade summaarne elektribilansi puudujääk süvenes eelmise aasta </w:t>
      </w:r>
      <w:r w:rsidR="0027183B">
        <w:t>sama perioodiga</w:t>
      </w:r>
      <w:r>
        <w:t xml:space="preserve"> võrreldes </w:t>
      </w:r>
      <w:r w:rsidR="0027183B">
        <w:t>13</w:t>
      </w:r>
      <w:r>
        <w:t xml:space="preserve">% ja </w:t>
      </w:r>
      <w:r w:rsidR="0027183B">
        <w:t>moodustas</w:t>
      </w:r>
      <w:r>
        <w:t xml:space="preserve"> kokku </w:t>
      </w:r>
      <w:r w:rsidR="0027183B">
        <w:t>624</w:t>
      </w:r>
      <w:r>
        <w:t xml:space="preserve"> GWh. 2015. aasta </w:t>
      </w:r>
      <w:r w:rsidR="0027183B">
        <w:t>augustikuu</w:t>
      </w:r>
      <w:r w:rsidR="00686227">
        <w:t xml:space="preserve"> defitsiit </w:t>
      </w:r>
      <w:r w:rsidR="00515A38" w:rsidRPr="00C438A9">
        <w:t xml:space="preserve">moodustas kolme riigi elektritarbimisest </w:t>
      </w:r>
      <w:r>
        <w:t>3</w:t>
      </w:r>
      <w:r w:rsidR="0027183B">
        <w:t>1</w:t>
      </w:r>
      <w:r w:rsidR="00515A38" w:rsidRPr="00C438A9">
        <w:t>%.</w:t>
      </w:r>
    </w:p>
    <w:p w14:paraId="515E3676" w14:textId="77777777" w:rsidR="00C36977" w:rsidRDefault="00C36977" w:rsidP="00D066E6">
      <w:pPr>
        <w:jc w:val="left"/>
      </w:pPr>
    </w:p>
    <w:p w14:paraId="265C219D" w14:textId="77777777" w:rsidR="00C36977" w:rsidRDefault="00C36977" w:rsidP="00D066E6">
      <w:pPr>
        <w:jc w:val="left"/>
      </w:pPr>
    </w:p>
    <w:p w14:paraId="37824839" w14:textId="77777777" w:rsidR="00C36977" w:rsidRDefault="00C36977" w:rsidP="00D066E6">
      <w:pPr>
        <w:jc w:val="left"/>
      </w:pPr>
    </w:p>
    <w:p w14:paraId="1C19716D" w14:textId="77777777" w:rsidR="00C36977" w:rsidRDefault="00C36977" w:rsidP="00D066E6">
      <w:pPr>
        <w:jc w:val="left"/>
      </w:pPr>
    </w:p>
    <w:p w14:paraId="1721175A" w14:textId="77777777" w:rsidR="00C36977" w:rsidRDefault="00C36977" w:rsidP="00D066E6">
      <w:pPr>
        <w:jc w:val="left"/>
      </w:pPr>
    </w:p>
    <w:p w14:paraId="6B898660" w14:textId="77777777" w:rsidR="00C36977" w:rsidRDefault="00C36977" w:rsidP="00D066E6">
      <w:pPr>
        <w:jc w:val="left"/>
      </w:pPr>
    </w:p>
    <w:p w14:paraId="15F4F0F0" w14:textId="77777777" w:rsidR="00C36977" w:rsidRDefault="00C36977" w:rsidP="00D066E6">
      <w:pPr>
        <w:jc w:val="left"/>
      </w:pPr>
    </w:p>
    <w:p w14:paraId="70CBD56A" w14:textId="77777777" w:rsidR="00C36977" w:rsidRDefault="00C36977" w:rsidP="00D066E6">
      <w:pPr>
        <w:jc w:val="left"/>
      </w:pPr>
    </w:p>
    <w:p w14:paraId="56C7467B" w14:textId="77777777" w:rsidR="00C36977" w:rsidRDefault="00C36977" w:rsidP="00D066E6">
      <w:pPr>
        <w:jc w:val="left"/>
      </w:pPr>
    </w:p>
    <w:p w14:paraId="35E7CA01" w14:textId="77777777" w:rsidR="00C36977" w:rsidRDefault="00C36977" w:rsidP="00D066E6">
      <w:pPr>
        <w:jc w:val="left"/>
      </w:pPr>
    </w:p>
    <w:p w14:paraId="183D62BB" w14:textId="77777777" w:rsidR="00C36977" w:rsidRDefault="00C36977" w:rsidP="00D066E6">
      <w:pPr>
        <w:jc w:val="left"/>
      </w:pPr>
    </w:p>
    <w:p w14:paraId="060155A9" w14:textId="77777777" w:rsidR="00C36977" w:rsidRDefault="00C36977" w:rsidP="00D066E6">
      <w:pPr>
        <w:jc w:val="left"/>
      </w:pPr>
    </w:p>
    <w:p w14:paraId="7C3FF0EF" w14:textId="77777777" w:rsidR="00C36977" w:rsidRDefault="00C36977" w:rsidP="00D066E6">
      <w:pPr>
        <w:jc w:val="left"/>
      </w:pPr>
    </w:p>
    <w:p w14:paraId="3C0AF809" w14:textId="77777777" w:rsidR="00C36977" w:rsidRDefault="00C36977" w:rsidP="00D066E6">
      <w:pPr>
        <w:jc w:val="left"/>
      </w:pPr>
    </w:p>
    <w:p w14:paraId="0BDA4AD0" w14:textId="77777777" w:rsidR="00C36977" w:rsidRDefault="00C36977" w:rsidP="00D066E6">
      <w:pPr>
        <w:jc w:val="left"/>
      </w:pPr>
    </w:p>
    <w:p w14:paraId="5074C35C" w14:textId="77777777" w:rsidR="00C36977" w:rsidRDefault="00C36977" w:rsidP="00D066E6">
      <w:pPr>
        <w:jc w:val="left"/>
      </w:pPr>
    </w:p>
    <w:p w14:paraId="2A778A4C" w14:textId="77777777" w:rsidR="00C36977" w:rsidRDefault="00C36977" w:rsidP="00D066E6">
      <w:pPr>
        <w:jc w:val="left"/>
      </w:pPr>
    </w:p>
    <w:p w14:paraId="47015256" w14:textId="77777777" w:rsidR="00C36977" w:rsidRDefault="00C36977" w:rsidP="00D066E6">
      <w:pPr>
        <w:jc w:val="left"/>
      </w:pPr>
    </w:p>
    <w:p w14:paraId="18C08715" w14:textId="77777777" w:rsidR="00C36977" w:rsidRDefault="00C36977" w:rsidP="00D066E6">
      <w:pPr>
        <w:jc w:val="left"/>
      </w:pPr>
    </w:p>
    <w:p w14:paraId="2D0B024D" w14:textId="77777777" w:rsidR="00C36977" w:rsidRDefault="00C36977" w:rsidP="00D066E6">
      <w:pPr>
        <w:jc w:val="left"/>
      </w:pPr>
    </w:p>
    <w:p w14:paraId="1A641D5D" w14:textId="77777777" w:rsidR="00C36977" w:rsidRDefault="00C36977" w:rsidP="00D066E6">
      <w:pPr>
        <w:jc w:val="left"/>
      </w:pPr>
    </w:p>
    <w:p w14:paraId="0DC74704" w14:textId="77777777" w:rsidR="00C36977" w:rsidRDefault="00C36977" w:rsidP="00D066E6">
      <w:pPr>
        <w:jc w:val="left"/>
      </w:pPr>
    </w:p>
    <w:p w14:paraId="30FC09D8" w14:textId="77777777" w:rsidR="00C36977" w:rsidRDefault="00C36977" w:rsidP="00D066E6">
      <w:pPr>
        <w:jc w:val="left"/>
      </w:pPr>
    </w:p>
    <w:p w14:paraId="50126F72" w14:textId="77777777" w:rsidR="00C36977" w:rsidRDefault="00C36977" w:rsidP="00D066E6">
      <w:pPr>
        <w:jc w:val="left"/>
      </w:pPr>
    </w:p>
    <w:p w14:paraId="6E4A494B" w14:textId="77777777" w:rsidR="00C36977" w:rsidRDefault="00C36977" w:rsidP="00D066E6">
      <w:pPr>
        <w:jc w:val="left"/>
      </w:pPr>
    </w:p>
    <w:p w14:paraId="32EABD21" w14:textId="77777777" w:rsidR="00C36977" w:rsidRDefault="00C36977" w:rsidP="00D066E6">
      <w:pPr>
        <w:jc w:val="left"/>
      </w:pPr>
    </w:p>
    <w:p w14:paraId="726670A1" w14:textId="77777777" w:rsidR="00C36977" w:rsidRDefault="00C36977" w:rsidP="00D066E6">
      <w:pPr>
        <w:jc w:val="left"/>
      </w:pPr>
    </w:p>
    <w:p w14:paraId="7313DB5E" w14:textId="77777777" w:rsidR="00090B72" w:rsidRDefault="00090B72" w:rsidP="00D066E6">
      <w:pPr>
        <w:jc w:val="left"/>
      </w:pPr>
    </w:p>
    <w:p w14:paraId="5BD3928B" w14:textId="77777777" w:rsidR="00090B72" w:rsidRDefault="00090B72" w:rsidP="00D066E6">
      <w:pPr>
        <w:jc w:val="left"/>
      </w:pPr>
    </w:p>
    <w:p w14:paraId="75802E5D" w14:textId="0AA43CEF" w:rsidR="003E6540" w:rsidRDefault="00E67EFD" w:rsidP="00D066E6">
      <w:pPr>
        <w:jc w:val="left"/>
      </w:pPr>
      <w:r w:rsidRPr="00466DCD">
        <w:lastRenderedPageBreak/>
        <w:t xml:space="preserve">Joonis 1: Baltikumi füüsilised elektrivood </w:t>
      </w:r>
      <w:r w:rsidR="00F02D4A">
        <w:t>augustis</w:t>
      </w:r>
      <w:r w:rsidRPr="00466DCD">
        <w:t xml:space="preserve"> 2015, GWh</w:t>
      </w:r>
    </w:p>
    <w:p w14:paraId="2A360D29" w14:textId="77777777" w:rsidR="00257111" w:rsidRPr="003204F2" w:rsidRDefault="00257111" w:rsidP="00D066E6">
      <w:pPr>
        <w:jc w:val="left"/>
      </w:pPr>
    </w:p>
    <w:p w14:paraId="23D9D34A" w14:textId="69411FF0" w:rsidR="00D74773" w:rsidRDefault="00516BD7" w:rsidP="00D74773">
      <w:pPr>
        <w:rPr>
          <w:sz w:val="14"/>
        </w:rPr>
      </w:pPr>
      <w:r w:rsidRPr="00844C07">
        <w:rPr>
          <w:noProof/>
        </w:rPr>
        <mc:AlternateContent>
          <mc:Choice Requires="wps">
            <w:drawing>
              <wp:anchor distT="0" distB="0" distL="114300" distR="114300" simplePos="0" relativeHeight="251667456" behindDoc="0" locked="0" layoutInCell="1" allowOverlap="1" wp14:anchorId="07E1D981" wp14:editId="17189C95">
                <wp:simplePos x="0" y="0"/>
                <wp:positionH relativeFrom="column">
                  <wp:posOffset>1609090</wp:posOffset>
                </wp:positionH>
                <wp:positionV relativeFrom="paragraph">
                  <wp:posOffset>2210435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3E69D9CB" w14:textId="38B2FCA7" w:rsidR="001B0092" w:rsidRPr="00CE4BC7" w:rsidRDefault="001B0092" w:rsidP="00E67EFD">
                            <w:pPr>
                              <w:rPr>
                                <w:b/>
                                <w:color w:val="F5A600"/>
                              </w:rPr>
                            </w:pPr>
                            <w:r>
                              <w:rPr>
                                <w:b/>
                                <w:color w:val="F5A600"/>
                              </w:rPr>
                              <w:t>159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126.7pt;margin-top:174.0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" filled="f" stroked="f" strokeweight="2pt">
                <v:path arrowok="t"/>
                <v:textbox>
                  <w:txbxContent>
                    <w:p w14:paraId="3E69D9CB" w14:textId="38B2FCA7" w:rsidR="001B0092" w:rsidRPr="00CE4BC7" w:rsidRDefault="001B0092" w:rsidP="00E67EFD">
                      <w:pPr>
                        <w:rPr>
                          <w:b/>
                          <w:color w:val="F5A600"/>
                        </w:rPr>
                      </w:pPr>
                      <w:r>
                        <w:rPr>
                          <w:b/>
                          <w:color w:val="F5A600"/>
                        </w:rPr>
                        <w:t>159</w:t>
                      </w:r>
                    </w:p>
                  </w:txbxContent>
                </v:textbox>
              </v:rect>
            </w:pict>
          </mc:Fallback>
        </mc:AlternateContent>
      </w:r>
      <w:r w:rsidR="00E67EFD" w:rsidRPr="00844C07">
        <w:rPr>
          <w:noProof/>
        </w:rPr>
        <mc:AlternateContent>
          <mc:Choice Requires="wps">
            <w:drawing>
              <wp:anchor distT="0" distB="0" distL="114300" distR="114300" simplePos="0" relativeHeight="251659264" behindDoc="0" locked="0" layoutInCell="1" allowOverlap="1" wp14:anchorId="28DF488F" wp14:editId="18EF624E">
                <wp:simplePos x="0" y="0"/>
                <wp:positionH relativeFrom="column">
                  <wp:posOffset>847090</wp:posOffset>
                </wp:positionH>
                <wp:positionV relativeFrom="paragraph">
                  <wp:posOffset>438497</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0244BC7A" w14:textId="1EFDB5F9" w:rsidR="001B0092" w:rsidRPr="00783E38" w:rsidRDefault="001B0092" w:rsidP="00E67EFD">
                            <w:pPr>
                              <w:rPr>
                                <w:b/>
                                <w:color w:val="F5A600"/>
                              </w:rPr>
                            </w:pPr>
                            <w:r>
                              <w:rPr>
                                <w:b/>
                                <w:color w:val="F5A60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left:0;text-align:left;margin-left:66.7pt;margin-top:34.5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" filled="f" stroked="f" strokeweight="2pt">
                <v:path arrowok="t"/>
                <v:textbox>
                  <w:txbxContent>
                    <w:p w14:paraId="0244BC7A" w14:textId="1EFDB5F9" w:rsidR="001B0092" w:rsidRPr="00783E38" w:rsidRDefault="001B0092" w:rsidP="00E67EFD">
                      <w:pPr>
                        <w:rPr>
                          <w:b/>
                          <w:color w:val="F5A600"/>
                        </w:rPr>
                      </w:pPr>
                      <w:r>
                        <w:rPr>
                          <w:b/>
                          <w:color w:val="F5A600"/>
                        </w:rPr>
                        <w:t>7</w:t>
                      </w:r>
                    </w:p>
                  </w:txbxContent>
                </v:textbox>
              </v:rect>
            </w:pict>
          </mc:Fallback>
        </mc:AlternateContent>
      </w:r>
      <w:r w:rsidR="00E67EFD" w:rsidRPr="00844C07">
        <w:rPr>
          <w:noProof/>
        </w:rPr>
        <mc:AlternateContent>
          <mc:Choice Requires="wps">
            <w:drawing>
              <wp:anchor distT="0" distB="0" distL="114300" distR="114300" simplePos="0" relativeHeight="251660288" behindDoc="0" locked="0" layoutInCell="1" allowOverlap="1" wp14:anchorId="329B0156" wp14:editId="7F8F0027">
                <wp:simplePos x="0" y="0"/>
                <wp:positionH relativeFrom="column">
                  <wp:posOffset>934720</wp:posOffset>
                </wp:positionH>
                <wp:positionV relativeFrom="paragraph">
                  <wp:posOffset>1104900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5A9481B8" w14:textId="28755740" w:rsidR="001B0092" w:rsidRPr="00CE4BC7" w:rsidRDefault="001B0092" w:rsidP="00E67EFD">
                            <w:pPr>
                              <w:rPr>
                                <w:b/>
                                <w:color w:val="F5A600"/>
                              </w:rPr>
                            </w:pPr>
                            <w:r>
                              <w:rPr>
                                <w:b/>
                                <w:color w:val="F5A600"/>
                              </w:rPr>
                              <w:t xml:space="preserve">357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 o:spid="_x0000_s1028" style="position:absolute;left:0;text-align:left;margin-left:73.6pt;margin-top:87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" filled="f" stroked="f" strokeweight="2pt">
                <v:path arrowok="t"/>
                <v:textbox>
                  <w:txbxContent>
                    <w:p w14:paraId="5A9481B8" w14:textId="28755740" w:rsidR="001B0092" w:rsidRPr="00CE4BC7" w:rsidRDefault="001B0092" w:rsidP="00E67EFD">
                      <w:pPr>
                        <w:rPr>
                          <w:b/>
                          <w:color w:val="F5A600"/>
                        </w:rPr>
                      </w:pPr>
                      <w:r>
                        <w:rPr>
                          <w:b/>
                          <w:color w:val="F5A600"/>
                        </w:rPr>
                        <w:t xml:space="preserve">357 </w:t>
                      </w:r>
                    </w:p>
                  </w:txbxContent>
                </v:textbox>
              </v:rect>
            </w:pict>
          </mc:Fallback>
        </mc:AlternateContent>
      </w:r>
      <w:r w:rsidR="00E67EFD" w:rsidRPr="00844C07">
        <w:rPr>
          <w:noProof/>
        </w:rPr>
        <mc:AlternateContent>
          <mc:Choice Requires="wps">
            <w:drawing>
              <wp:anchor distT="0" distB="0" distL="114300" distR="114300" simplePos="0" relativeHeight="251673600" behindDoc="0" locked="0" layoutInCell="1" allowOverlap="1" wp14:anchorId="2C05D60D" wp14:editId="76F16A31">
                <wp:simplePos x="0" y="0"/>
                <wp:positionH relativeFrom="column">
                  <wp:posOffset>1778635</wp:posOffset>
                </wp:positionH>
                <wp:positionV relativeFrom="paragraph">
                  <wp:posOffset>3001010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7DF31F5C" w14:textId="1E73F7D8" w:rsidR="001B0092" w:rsidRPr="003F6A14" w:rsidRDefault="001B0092" w:rsidP="00E67EFD">
                            <w:pPr>
                              <w:rPr>
                                <w:b/>
                                <w:color w:val="F5A600"/>
                              </w:rPr>
                            </w:pPr>
                            <w:r>
                              <w:rPr>
                                <w:b/>
                                <w:color w:val="F5A600"/>
                              </w:rPr>
                              <w:t>57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2" o:spid="_x0000_s1029" style="position:absolute;left:0;text-align:left;margin-left:140.05pt;margin-top:236.3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" filled="f" stroked="f" strokeweight="2pt">
                <v:path arrowok="t"/>
                <v:textbox>
                  <w:txbxContent>
                    <w:p w14:paraId="7DF31F5C" w14:textId="1E73F7D8" w:rsidR="001B0092" w:rsidRPr="003F6A14" w:rsidRDefault="001B0092" w:rsidP="00E67EFD">
                      <w:pPr>
                        <w:rPr>
                          <w:b/>
                          <w:color w:val="F5A600"/>
                        </w:rPr>
                      </w:pPr>
                      <w:r>
                        <w:rPr>
                          <w:b/>
                          <w:color w:val="F5A600"/>
                        </w:rPr>
                        <w:t>57</w:t>
                      </w:r>
                    </w:p>
                  </w:txbxContent>
                </v:textbox>
              </v:rect>
            </w:pict>
          </mc:Fallback>
        </mc:AlternateContent>
      </w:r>
      <w:r w:rsidR="00E67EFD" w:rsidRPr="00844C07">
        <w:rPr>
          <w:noProof/>
        </w:rPr>
        <mc:AlternateContent>
          <mc:Choice Requires="wps">
            <w:drawing>
              <wp:anchor distT="0" distB="0" distL="114300" distR="114300" simplePos="0" relativeHeight="251670528" behindDoc="0" locked="0" layoutInCell="1" allowOverlap="1" wp14:anchorId="2683BFDB" wp14:editId="2763F72C">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6CEFD0BD" w14:textId="68A57203" w:rsidR="001B0092" w:rsidRPr="003F6A14" w:rsidRDefault="001B0092" w:rsidP="00E67EFD">
                            <w:pPr>
                              <w:rPr>
                                <w:b/>
                                <w:color w:val="F5A600"/>
                              </w:rPr>
                            </w:pPr>
                            <w:r>
                              <w:rPr>
                                <w:b/>
                                <w:color w:val="F5A600"/>
                              </w:rPr>
                              <w:t>9</w:t>
                            </w:r>
                          </w:p>
                          <w:p w14:paraId="4727C0FF" w14:textId="77777777" w:rsidR="001B0092" w:rsidRDefault="001B0092" w:rsidP="00E67EFD">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" filled="f" stroked="f" strokeweight="2pt">
                <v:path arrowok="t"/>
                <v:textbox>
                  <w:txbxContent>
                    <w:p w14:paraId="6CEFD0BD" w14:textId="68A57203" w:rsidR="001B0092" w:rsidRPr="003F6A14" w:rsidRDefault="001B0092" w:rsidP="00E67EFD">
                      <w:pPr>
                        <w:rPr>
                          <w:b/>
                          <w:color w:val="F5A600"/>
                        </w:rPr>
                      </w:pPr>
                      <w:r>
                        <w:rPr>
                          <w:b/>
                          <w:color w:val="F5A600"/>
                        </w:rPr>
                        <w:t>9</w:t>
                      </w:r>
                    </w:p>
                    <w:p w14:paraId="4727C0FF" w14:textId="77777777" w:rsidR="001B0092" w:rsidRDefault="001B0092" w:rsidP="00E67EFD">
                      <w:pPr>
                        <w:rPr>
                          <w:b/>
                          <w:color w:val="F5A600"/>
                          <w:sz w:val="20"/>
                        </w:rPr>
                      </w:pPr>
                    </w:p>
                  </w:txbxContent>
                </v:textbox>
              </v:rect>
            </w:pict>
          </mc:Fallback>
        </mc:AlternateContent>
      </w:r>
      <w:r w:rsidR="00E67EFD" w:rsidRPr="00844C07">
        <w:rPr>
          <w:noProof/>
        </w:rPr>
        <mc:AlternateContent>
          <mc:Choice Requires="wps">
            <w:drawing>
              <wp:anchor distT="0" distB="0" distL="114300" distR="114300" simplePos="0" relativeHeight="251671552" behindDoc="0" locked="0" layoutInCell="1" allowOverlap="1" wp14:anchorId="410E18D1" wp14:editId="54DAEEDA">
                <wp:simplePos x="0" y="0"/>
                <wp:positionH relativeFrom="column">
                  <wp:posOffset>470535</wp:posOffset>
                </wp:positionH>
                <wp:positionV relativeFrom="paragraph">
                  <wp:posOffset>2538730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0635BEB0" w14:textId="44D1E05A" w:rsidR="001B0092" w:rsidRPr="00CE4BC7" w:rsidRDefault="001B0092" w:rsidP="00E67EFD">
                            <w:pPr>
                              <w:rPr>
                                <w:b/>
                                <w:color w:val="F5A600"/>
                              </w:rPr>
                            </w:pPr>
                            <w:r>
                              <w:rPr>
                                <w:b/>
                                <w:color w:val="F5A600"/>
                              </w:rPr>
                              <w:t>157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1" o:spid="_x0000_s1031" style="position:absolute;left:0;text-align:left;margin-left:37.05pt;margin-top:199.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" filled="f" stroked="f" strokeweight="2pt">
                <v:path arrowok="t"/>
                <v:textbox>
                  <w:txbxContent>
                    <w:p w14:paraId="0635BEB0" w14:textId="44D1E05A" w:rsidR="001B0092" w:rsidRPr="00CE4BC7" w:rsidRDefault="001B0092" w:rsidP="00E67EFD">
                      <w:pPr>
                        <w:rPr>
                          <w:b/>
                          <w:color w:val="F5A600"/>
                        </w:rPr>
                      </w:pPr>
                      <w:r>
                        <w:rPr>
                          <w:b/>
                          <w:color w:val="F5A600"/>
                        </w:rPr>
                        <w:t>157</w:t>
                      </w:r>
                    </w:p>
                  </w:txbxContent>
                </v:textbox>
              </v:rect>
            </w:pict>
          </mc:Fallback>
        </mc:AlternateContent>
      </w:r>
      <w:r w:rsidR="00E67EFD" w:rsidRPr="00844C07">
        <w:rPr>
          <w:noProof/>
        </w:rPr>
        <mc:AlternateContent>
          <mc:Choice Requires="wps">
            <w:drawing>
              <wp:anchor distT="0" distB="0" distL="114300" distR="114300" simplePos="0" relativeHeight="251669504" behindDoc="0" locked="0" layoutInCell="1" allowOverlap="1" wp14:anchorId="6E0A14BB" wp14:editId="13CA4D96">
                <wp:simplePos x="0" y="0"/>
                <wp:positionH relativeFrom="column">
                  <wp:posOffset>951865</wp:posOffset>
                </wp:positionH>
                <wp:positionV relativeFrom="paragraph">
                  <wp:posOffset>2441575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159B7D8B" w14:textId="29D58BF8" w:rsidR="001B0092" w:rsidRDefault="001B0092" w:rsidP="00E67EFD">
                            <w:pPr>
                              <w:rPr>
                                <w:b/>
                                <w:color w:val="F5A600"/>
                                <w:sz w:val="20"/>
                              </w:rPr>
                            </w:pPr>
                            <w:r>
                              <w:rPr>
                                <w:b/>
                                <w:color w:val="F5A600"/>
                                <w:sz w:val="20"/>
                              </w:rPr>
                              <w:t xml:space="preserve"> </w:t>
                            </w:r>
                            <w:r>
                              <w:rPr>
                                <w:b/>
                                <w:color w:val="F5A600"/>
                              </w:rPr>
                              <w:t>351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7" o:spid="_x0000_s1032" style="position:absolute;left:0;text-align:left;margin-left:74.95pt;margin-top:192.2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" filled="f" stroked="f" strokeweight="2pt">
                <v:path arrowok="t"/>
                <v:textbox>
                  <w:txbxContent>
                    <w:p w14:paraId="159B7D8B" w14:textId="29D58BF8" w:rsidR="001B0092" w:rsidRDefault="001B0092" w:rsidP="00E67EFD">
                      <w:pPr>
                        <w:rPr>
                          <w:b/>
                          <w:color w:val="F5A600"/>
                          <w:sz w:val="20"/>
                        </w:rPr>
                      </w:pPr>
                      <w:r>
                        <w:rPr>
                          <w:b/>
                          <w:color w:val="F5A600"/>
                          <w:sz w:val="20"/>
                        </w:rPr>
                        <w:t xml:space="preserve"> </w:t>
                      </w:r>
                      <w:r>
                        <w:rPr>
                          <w:b/>
                          <w:color w:val="F5A600"/>
                        </w:rPr>
                        <w:t>351</w:t>
                      </w:r>
                    </w:p>
                  </w:txbxContent>
                </v:textbox>
              </v:rect>
            </w:pict>
          </mc:Fallback>
        </mc:AlternateContent>
      </w:r>
      <w:r w:rsidR="00E67EFD" w:rsidRPr="00844C07">
        <w:rPr>
          <w:noProof/>
        </w:rPr>
        <mc:AlternateContent>
          <mc:Choice Requires="wps">
            <w:drawing>
              <wp:anchor distT="0" distB="0" distL="114300" distR="114300" simplePos="0" relativeHeight="251665408" behindDoc="0" locked="0" layoutInCell="1" allowOverlap="1" wp14:anchorId="530F2C83" wp14:editId="027329D6">
                <wp:simplePos x="0" y="0"/>
                <wp:positionH relativeFrom="column">
                  <wp:posOffset>1223125</wp:posOffset>
                </wp:positionH>
                <wp:positionV relativeFrom="paragraph">
                  <wp:posOffset>1762240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779FBCEB" w14:textId="3D3C6B02" w:rsidR="001B0092" w:rsidRPr="00CE4BC7" w:rsidRDefault="001B0092" w:rsidP="00E67EFD">
                            <w:pPr>
                              <w:rPr>
                                <w:b/>
                                <w:color w:val="F5A600"/>
                              </w:rPr>
                            </w:pPr>
                            <w:r>
                              <w:rPr>
                                <w:b/>
                                <w:color w:val="F5A600"/>
                              </w:rPr>
                              <w:t>317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33" style="position:absolute;left:0;text-align:left;margin-left:96.3pt;margin-top:138.75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" filled="f" stroked="f" strokeweight="2pt">
                <v:path arrowok="t"/>
                <v:textbox>
                  <w:txbxContent>
                    <w:p w14:paraId="779FBCEB" w14:textId="3D3C6B02" w:rsidR="001B0092" w:rsidRPr="00CE4BC7" w:rsidRDefault="001B0092" w:rsidP="00E67EFD">
                      <w:pPr>
                        <w:rPr>
                          <w:b/>
                          <w:color w:val="F5A600"/>
                        </w:rPr>
                      </w:pPr>
                      <w:r>
                        <w:rPr>
                          <w:b/>
                          <w:color w:val="F5A600"/>
                        </w:rPr>
                        <w:t>317</w:t>
                      </w:r>
                    </w:p>
                  </w:txbxContent>
                </v:textbox>
              </v:rect>
            </w:pict>
          </mc:Fallback>
        </mc:AlternateContent>
      </w:r>
      <w:r w:rsidR="00E67EFD" w:rsidRPr="00844C07">
        <w:rPr>
          <w:noProof/>
        </w:rPr>
        <mc:AlternateContent>
          <mc:Choice Requires="wps">
            <w:drawing>
              <wp:anchor distT="0" distB="0" distL="114300" distR="114300" simplePos="0" relativeHeight="251672576" behindDoc="0" locked="0" layoutInCell="1" allowOverlap="1" wp14:anchorId="0DDF287A" wp14:editId="45207FC0">
                <wp:simplePos x="0" y="0"/>
                <wp:positionH relativeFrom="column">
                  <wp:posOffset>1128395</wp:posOffset>
                </wp:positionH>
                <wp:positionV relativeFrom="paragraph">
                  <wp:posOffset>2828290</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72082E12" w14:textId="31BFD26B" w:rsidR="001B0092" w:rsidRPr="003F6A14" w:rsidRDefault="001B0092" w:rsidP="00E67EFD">
                            <w:pPr>
                              <w:rPr>
                                <w:b/>
                                <w:color w:val="F5A600"/>
                              </w:rPr>
                            </w:pPr>
                            <w:r>
                              <w:rPr>
                                <w:b/>
                                <w:color w:val="F5A600"/>
                              </w:rPr>
                              <w:t>142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34" style="position:absolute;left:0;text-align:left;margin-left:88.85pt;margin-top:222.7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" filled="f" stroked="f" strokeweight="2pt">
                <v:path arrowok="t"/>
                <v:textbox>
                  <w:txbxContent>
                    <w:p w14:paraId="72082E12" w14:textId="31BFD26B" w:rsidR="001B0092" w:rsidRPr="003F6A14" w:rsidRDefault="001B0092" w:rsidP="00E67EFD">
                      <w:pPr>
                        <w:rPr>
                          <w:b/>
                          <w:color w:val="F5A600"/>
                        </w:rPr>
                      </w:pPr>
                      <w:r>
                        <w:rPr>
                          <w:b/>
                          <w:color w:val="F5A600"/>
                        </w:rPr>
                        <w:t>142</w:t>
                      </w:r>
                    </w:p>
                  </w:txbxContent>
                </v:textbox>
              </v:rect>
            </w:pict>
          </mc:Fallback>
        </mc:AlternateContent>
      </w:r>
      <w:r w:rsidR="00E67EFD" w:rsidRPr="00844C07">
        <w:rPr>
          <w:noProof/>
        </w:rPr>
        <mc:AlternateContent>
          <mc:Choice Requires="wps">
            <w:drawing>
              <wp:anchor distT="0" distB="0" distL="114300" distR="114300" simplePos="0" relativeHeight="251661312" behindDoc="0" locked="0" layoutInCell="1" allowOverlap="1" wp14:anchorId="0AD1C1C5" wp14:editId="2C034DF4">
                <wp:simplePos x="0" y="0"/>
                <wp:positionH relativeFrom="column">
                  <wp:posOffset>2106985</wp:posOffset>
                </wp:positionH>
                <wp:positionV relativeFrom="paragraph">
                  <wp:posOffset>1000070</wp:posOffset>
                </wp:positionV>
                <wp:extent cx="476499"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499" cy="463550"/>
                        </a:xfrm>
                        <a:prstGeom prst="rect">
                          <a:avLst/>
                        </a:prstGeom>
                        <a:noFill/>
                        <a:ln w="25400" cap="flat" cmpd="sng" algn="ctr">
                          <a:noFill/>
                          <a:prstDash val="solid"/>
                        </a:ln>
                        <a:effectLst/>
                      </wps:spPr>
                      <wps:txbx>
                        <w:txbxContent>
                          <w:p w14:paraId="2416478A" w14:textId="4F930390" w:rsidR="001B0092" w:rsidRPr="00783E38" w:rsidRDefault="001B0092" w:rsidP="00E67EFD">
                            <w:pPr>
                              <w:rPr>
                                <w:b/>
                                <w:color w:val="F5A600"/>
                              </w:rPr>
                            </w:pPr>
                            <w:r>
                              <w:rPr>
                                <w:b/>
                                <w:color w:val="F5A600"/>
                              </w:rPr>
                              <w:t>79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2" o:spid="_x0000_s1035" style="position:absolute;left:0;text-align:left;margin-left:165.9pt;margin-top:78.75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" filled="f" stroked="f" strokeweight="2pt">
                <v:path arrowok="t"/>
                <v:textbox>
                  <w:txbxContent>
                    <w:p w14:paraId="2416478A" w14:textId="4F930390" w:rsidR="001B0092" w:rsidRPr="00783E38" w:rsidRDefault="001B0092" w:rsidP="00E67EFD">
                      <w:pPr>
                        <w:rPr>
                          <w:b/>
                          <w:color w:val="F5A600"/>
                        </w:rPr>
                      </w:pPr>
                      <w:r>
                        <w:rPr>
                          <w:b/>
                          <w:color w:val="F5A600"/>
                        </w:rPr>
                        <w:t>79</w:t>
                      </w:r>
                    </w:p>
                  </w:txbxContent>
                </v:textbox>
              </v:rect>
            </w:pict>
          </mc:Fallback>
        </mc:AlternateContent>
      </w:r>
      <w:r w:rsidR="00E67EFD" w:rsidRPr="00844C07">
        <w:rPr>
          <w:noProof/>
        </w:rPr>
        <mc:AlternateContent>
          <mc:Choice Requires="wps">
            <w:drawing>
              <wp:anchor distT="0" distB="0" distL="114300" distR="114300" simplePos="0" relativeHeight="251663360" behindDoc="0" locked="0" layoutInCell="1" allowOverlap="1" wp14:anchorId="15D243A3" wp14:editId="3E798E52">
                <wp:simplePos x="0" y="0"/>
                <wp:positionH relativeFrom="column">
                  <wp:posOffset>1597660</wp:posOffset>
                </wp:positionH>
                <wp:positionV relativeFrom="paragraph">
                  <wp:posOffset>1325880</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2B904E7A" w14:textId="3B1C4C2B" w:rsidR="001B0092" w:rsidRPr="00CE4BC7" w:rsidRDefault="001B0092" w:rsidP="00E67EFD">
                            <w:pPr>
                              <w:rPr>
                                <w:b/>
                                <w:color w:val="F5A600"/>
                              </w:rPr>
                            </w:pPr>
                            <w:r>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36" style="position:absolute;left:0;text-align:left;margin-left:125.8pt;margin-top:104.4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" filled="f" stroked="f" strokeweight="2pt">
                <v:path arrowok="t"/>
                <v:textbox>
                  <w:txbxContent>
                    <w:p w14:paraId="2B904E7A" w14:textId="3B1C4C2B" w:rsidR="001B0092" w:rsidRPr="00CE4BC7" w:rsidRDefault="001B0092" w:rsidP="00E67EFD">
                      <w:pPr>
                        <w:rPr>
                          <w:b/>
                          <w:color w:val="F5A600"/>
                        </w:rPr>
                      </w:pPr>
                      <w:r>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8480" behindDoc="0" locked="0" layoutInCell="1" allowOverlap="1" wp14:anchorId="5855ABEA" wp14:editId="69B11ED3">
                <wp:simplePos x="0" y="0"/>
                <wp:positionH relativeFrom="column">
                  <wp:posOffset>1062990</wp:posOffset>
                </wp:positionH>
                <wp:positionV relativeFrom="paragraph">
                  <wp:posOffset>1962785</wp:posOffset>
                </wp:positionV>
                <wp:extent cx="40005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38150"/>
                        </a:xfrm>
                        <a:prstGeom prst="rect">
                          <a:avLst/>
                        </a:prstGeom>
                        <a:noFill/>
                        <a:ln w="25400" cap="flat" cmpd="sng" algn="ctr">
                          <a:noFill/>
                          <a:prstDash val="solid"/>
                        </a:ln>
                        <a:effectLst/>
                      </wps:spPr>
                      <wps:txbx>
                        <w:txbxContent>
                          <w:p w14:paraId="7F1EAA71" w14:textId="1AE6813A" w:rsidR="001B0092" w:rsidRPr="00CE4BC7" w:rsidRDefault="001B0092" w:rsidP="00E67EFD">
                            <w:pPr>
                              <w:rPr>
                                <w:b/>
                                <w:color w:val="F5A600"/>
                              </w:rPr>
                            </w:pPr>
                            <w:r>
                              <w:rPr>
                                <w:b/>
                                <w:color w:val="F5A600"/>
                              </w:rP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4" o:spid="_x0000_s1037" style="position:absolute;left:0;text-align:left;margin-left:83.7pt;margin-top:154.55pt;width:31.5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" filled="f" stroked="f" strokeweight="2pt">
                <v:path arrowok="t"/>
                <v:textbox>
                  <w:txbxContent>
                    <w:p w14:paraId="7F1EAA71" w14:textId="1AE6813A" w:rsidR="001B0092" w:rsidRPr="00CE4BC7" w:rsidRDefault="001B0092" w:rsidP="00E67EFD">
                      <w:pPr>
                        <w:rPr>
                          <w:b/>
                          <w:color w:val="F5A600"/>
                        </w:rPr>
                      </w:pPr>
                      <w:r>
                        <w:rPr>
                          <w:b/>
                          <w:color w:val="F5A600"/>
                        </w:rPr>
                        <w:t>16</w:t>
                      </w:r>
                    </w:p>
                  </w:txbxContent>
                </v:textbox>
              </v:rect>
            </w:pict>
          </mc:Fallback>
        </mc:AlternateContent>
      </w:r>
      <w:r w:rsidR="00E67EFD" w:rsidRPr="00844C07">
        <w:rPr>
          <w:noProof/>
        </w:rPr>
        <mc:AlternateContent>
          <mc:Choice Requires="wps">
            <w:drawing>
              <wp:anchor distT="0" distB="0" distL="114300" distR="114300" simplePos="0" relativeHeight="251666432" behindDoc="0" locked="0" layoutInCell="1" allowOverlap="1" wp14:anchorId="4AF8774B" wp14:editId="39054EA4">
                <wp:simplePos x="0" y="0"/>
                <wp:positionH relativeFrom="column">
                  <wp:posOffset>2263140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2D708E86" w14:textId="73A83F78" w:rsidR="001B0092" w:rsidRPr="00CE4BC7" w:rsidRDefault="001B0092" w:rsidP="00E67EFD">
                            <w:pPr>
                              <w:rPr>
                                <w:b/>
                                <w:color w:val="F5A600"/>
                              </w:rPr>
                            </w:pPr>
                            <w:r w:rsidRPr="00CE4BC7">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8" o:spid="_x0000_s1038" style="position:absolute;left:0;text-align:left;margin-left:178.2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" filled="f" stroked="f" strokeweight="2pt">
                <v:path arrowok="t"/>
                <v:textbox>
                  <w:txbxContent>
                    <w:p w14:paraId="2D708E86" w14:textId="73A83F78" w:rsidR="001B0092" w:rsidRPr="00CE4BC7" w:rsidRDefault="001B0092" w:rsidP="00E67EFD">
                      <w:pPr>
                        <w:rPr>
                          <w:b/>
                          <w:color w:val="F5A600"/>
                        </w:rPr>
                      </w:pPr>
                      <w:r w:rsidRPr="00CE4BC7">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4384" behindDoc="0" locked="0" layoutInCell="1" allowOverlap="1" wp14:anchorId="1BA6AD9E" wp14:editId="645F372D">
                <wp:simplePos x="0" y="0"/>
                <wp:positionH relativeFrom="column">
                  <wp:posOffset>2104390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0CA74D48" w14:textId="42C43117" w:rsidR="001B0092" w:rsidRPr="00CE4BC7" w:rsidRDefault="001B0092" w:rsidP="00E67EFD">
                            <w:pPr>
                              <w:rPr>
                                <w:b/>
                                <w:color w:val="F5A600"/>
                              </w:rPr>
                            </w:pPr>
                            <w:r>
                              <w:rPr>
                                <w:b/>
                                <w:color w:val="F5A600"/>
                              </w:rPr>
                              <w:t>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5" o:spid="_x0000_s1039" style="position:absolute;left:0;text-align:left;margin-left:165.7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" filled="f" stroked="f" strokeweight="2pt">
                <v:path arrowok="t"/>
                <v:textbox>
                  <w:txbxContent>
                    <w:p w14:paraId="0CA74D48" w14:textId="42C43117" w:rsidR="001B0092" w:rsidRPr="00CE4BC7" w:rsidRDefault="001B0092" w:rsidP="00E67EFD">
                      <w:pPr>
                        <w:rPr>
                          <w:b/>
                          <w:color w:val="F5A600"/>
                        </w:rPr>
                      </w:pPr>
                      <w:r>
                        <w:rPr>
                          <w:b/>
                          <w:color w:val="F5A600"/>
                        </w:rPr>
                        <w:t>50</w:t>
                      </w:r>
                    </w:p>
                  </w:txbxContent>
                </v:textbox>
              </v:rect>
            </w:pict>
          </mc:Fallback>
        </mc:AlternateContent>
      </w:r>
      <w:r w:rsidR="00E67EFD" w:rsidRPr="00844C07">
        <w:rPr>
          <w:noProof/>
        </w:rPr>
        <mc:AlternateContent>
          <mc:Choice Requires="wps">
            <w:drawing>
              <wp:anchor distT="0" distB="0" distL="114300" distR="114300" simplePos="0" relativeHeight="251674624" behindDoc="0" locked="0" layoutInCell="1" allowOverlap="1" wp14:anchorId="33D49CB4" wp14:editId="7E8C79AE">
                <wp:simplePos x="0" y="0"/>
                <wp:positionH relativeFrom="column">
                  <wp:posOffset>1380490</wp:posOffset>
                </wp:positionH>
                <wp:positionV relativeFrom="paragraph">
                  <wp:posOffset>1327785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58BFF05F" w14:textId="2626638B" w:rsidR="001B0092" w:rsidRPr="00CE4BC7" w:rsidRDefault="001B0092" w:rsidP="00E67EFD">
                            <w:pPr>
                              <w:rPr>
                                <w:b/>
                                <w:color w:val="F5A600"/>
                              </w:rPr>
                            </w:pPr>
                            <w:r>
                              <w:rPr>
                                <w:b/>
                                <w:color w:val="F5A600"/>
                              </w:rPr>
                              <w:t xml:space="preserve">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 o:spid="_x0000_s1040" style="position:absolute;left:0;text-align:left;margin-left:108.7pt;margin-top:104.5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" filled="f" stroked="f" strokeweight="2pt">
                <v:path arrowok="t"/>
                <v:textbox>
                  <w:txbxContent>
                    <w:p w14:paraId="58BFF05F" w14:textId="2626638B" w:rsidR="001B0092" w:rsidRPr="00CE4BC7" w:rsidRDefault="001B0092" w:rsidP="00E67EFD">
                      <w:pPr>
                        <w:rPr>
                          <w:b/>
                          <w:color w:val="F5A600"/>
                        </w:rPr>
                      </w:pPr>
                      <w:r>
                        <w:rPr>
                          <w:b/>
                          <w:color w:val="F5A600"/>
                        </w:rPr>
                        <w:t xml:space="preserve">0 </w:t>
                      </w:r>
                    </w:p>
                  </w:txbxContent>
                </v:textbox>
              </v:rect>
            </w:pict>
          </mc:Fallback>
        </mc:AlternateContent>
      </w:r>
      <w:r w:rsidR="00E67EFD" w:rsidRPr="00844C07">
        <w:rPr>
          <w:noProof/>
        </w:rPr>
        <mc:AlternateContent>
          <mc:Choice Requires="wps">
            <w:drawing>
              <wp:anchor distT="0" distB="0" distL="114300" distR="114300" simplePos="0" relativeHeight="251662336" behindDoc="0" locked="0" layoutInCell="1" allowOverlap="1" wp14:anchorId="6E2515AC" wp14:editId="1FBD654B">
                <wp:simplePos x="0" y="0"/>
                <wp:positionH relativeFrom="column">
                  <wp:posOffset>1463040</wp:posOffset>
                </wp:positionH>
                <wp:positionV relativeFrom="paragraph">
                  <wp:posOffset>921385</wp:posOffset>
                </wp:positionV>
                <wp:extent cx="3873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350" cy="405130"/>
                        </a:xfrm>
                        <a:prstGeom prst="rect">
                          <a:avLst/>
                        </a:prstGeom>
                        <a:noFill/>
                        <a:ln w="25400" cap="flat" cmpd="sng" algn="ctr">
                          <a:noFill/>
                          <a:prstDash val="solid"/>
                        </a:ln>
                        <a:effectLst/>
                      </wps:spPr>
                      <wps:txbx>
                        <w:txbxContent>
                          <w:p w14:paraId="6DD08894" w14:textId="2C90FB15" w:rsidR="001B0092" w:rsidRPr="00783E38" w:rsidRDefault="001B0092" w:rsidP="00E67EFD">
                            <w:pPr>
                              <w:rPr>
                                <w:b/>
                                <w:color w:val="F5A600"/>
                              </w:rPr>
                            </w:pPr>
                            <w:r>
                              <w:rPr>
                                <w:b/>
                                <w:color w:val="F5A600"/>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 o:spid="_x0000_s1041" style="position:absolute;left:0;text-align:left;margin-left:115.2pt;margin-top:72.55pt;width:30.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" filled="f" stroked="f" strokeweight="2pt">
                <v:path arrowok="t"/>
                <v:textbox>
                  <w:txbxContent>
                    <w:p w14:paraId="6DD08894" w14:textId="2C90FB15" w:rsidR="001B0092" w:rsidRPr="00783E38" w:rsidRDefault="001B0092" w:rsidP="00E67EFD">
                      <w:pPr>
                        <w:rPr>
                          <w:b/>
                          <w:color w:val="F5A600"/>
                        </w:rPr>
                      </w:pPr>
                      <w:r>
                        <w:rPr>
                          <w:b/>
                          <w:color w:val="F5A600"/>
                        </w:rPr>
                        <w:t>14</w:t>
                      </w:r>
                    </w:p>
                  </w:txbxContent>
                </v:textbox>
              </v:rect>
            </w:pict>
          </mc:Fallback>
        </mc:AlternateContent>
      </w:r>
      <w:r w:rsidR="00E67EFD" w:rsidRPr="00783E38">
        <w:rPr>
          <w:noProof/>
          <w:sz w:val="12"/>
        </w:rPr>
        <w:drawing>
          <wp:inline distT="0" distB="0" distL="0" distR="0" wp14:anchorId="3FE3A0D3" wp14:editId="4B5E121C">
            <wp:extent cx="2806995" cy="3825619"/>
            <wp:effectExtent l="0" t="0" r="0" b="381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06995" cy="3825619"/>
                    </a:xfrm>
                    <a:prstGeom prst="rect">
                      <a:avLst/>
                    </a:prstGeom>
                    <a:noFill/>
                    <a:ln>
                      <a:noFill/>
                    </a:ln>
                  </pic:spPr>
                </pic:pic>
              </a:graphicData>
            </a:graphic>
          </wp:inline>
        </w:drawing>
      </w:r>
    </w:p>
    <w:p w14:paraId="71D241DF" w14:textId="77777777" w:rsidR="00257111" w:rsidRDefault="00257111" w:rsidP="00257111"/>
    <w:p w14:paraId="0DB7AC13" w14:textId="00740968" w:rsidR="00257111" w:rsidRDefault="00257111" w:rsidP="00257111">
      <w:r w:rsidRPr="00C0056A">
        <w:t>NPS kiirete turuteadete (UMM) alusel toimus tootmisüksuste avariisid Balti riikide elektrisüsteemi</w:t>
      </w:r>
      <w:r w:rsidRPr="00C0056A">
        <w:softHyphen/>
        <w:t>des</w:t>
      </w:r>
      <w:r w:rsidR="002B1895">
        <w:t xml:space="preserve"> </w:t>
      </w:r>
      <w:r w:rsidRPr="00C0056A">
        <w:t xml:space="preserve">Eesti Elektrijaamas </w:t>
      </w:r>
      <w:r w:rsidR="008943B7">
        <w:t>16</w:t>
      </w:r>
      <w:r w:rsidR="00D162BA">
        <w:t xml:space="preserve">. </w:t>
      </w:r>
      <w:r w:rsidR="00DD7F34">
        <w:t>j</w:t>
      </w:r>
      <w:r w:rsidR="00D162BA">
        <w:t xml:space="preserve">a </w:t>
      </w:r>
      <w:r w:rsidR="008943B7">
        <w:t>18</w:t>
      </w:r>
      <w:r w:rsidR="00D162BA">
        <w:t>.</w:t>
      </w:r>
      <w:r w:rsidRPr="00C0056A">
        <w:t xml:space="preserve"> </w:t>
      </w:r>
      <w:r w:rsidR="008943B7">
        <w:t>augustil</w:t>
      </w:r>
      <w:r w:rsidRPr="00C0056A">
        <w:t xml:space="preserve"> ning Balti Elektrijaamas </w:t>
      </w:r>
      <w:r w:rsidR="008943B7">
        <w:t>augusti</w:t>
      </w:r>
      <w:r w:rsidR="00D162BA">
        <w:t xml:space="preserve"> </w:t>
      </w:r>
      <w:r w:rsidR="008943B7">
        <w:t>19</w:t>
      </w:r>
      <w:r w:rsidRPr="00C0056A">
        <w:t>. kuupäeval.</w:t>
      </w:r>
      <w:r w:rsidR="00D162BA">
        <w:t xml:space="preserve"> Mujal Baltikumis </w:t>
      </w:r>
      <w:r w:rsidR="008943B7">
        <w:t>lülitus</w:t>
      </w:r>
      <w:r w:rsidR="00D162BA">
        <w:t xml:space="preserve"> </w:t>
      </w:r>
      <w:r w:rsidR="008943B7">
        <w:t>8</w:t>
      </w:r>
      <w:r w:rsidR="00D162BA">
        <w:t xml:space="preserve">. </w:t>
      </w:r>
      <w:r w:rsidR="008943B7">
        <w:t>ja 19. augustil</w:t>
      </w:r>
      <w:r w:rsidR="00D162BA">
        <w:t xml:space="preserve"> avariiliselt välja </w:t>
      </w:r>
      <w:r w:rsidR="008943B7">
        <w:t>Läti CHP-2</w:t>
      </w:r>
      <w:r w:rsidR="00D162BA">
        <w:t xml:space="preserve"> 4</w:t>
      </w:r>
      <w:r w:rsidR="008943B7">
        <w:t>20</w:t>
      </w:r>
      <w:r w:rsidR="00D162BA">
        <w:t xml:space="preserve"> MW tootmis</w:t>
      </w:r>
      <w:r w:rsidR="008943B7">
        <w:t>plokk</w:t>
      </w:r>
      <w:r w:rsidR="00D162BA">
        <w:t>.</w:t>
      </w:r>
      <w:r w:rsidR="008943B7">
        <w:t xml:space="preserve"> Mõlemal juhul kujunes katkestuse kestvuseks vähem kui kolm tundi. </w:t>
      </w:r>
      <w:r w:rsidRPr="00C0056A">
        <w:t xml:space="preserve"> Ülejäänud tootmisvõimsuste väljalülitamised toimusid plaaniliste hooldustööde tarbeks.</w:t>
      </w:r>
    </w:p>
    <w:p w14:paraId="4C16360B" w14:textId="77777777" w:rsidR="0073746B" w:rsidRDefault="0073746B" w:rsidP="00D74773">
      <w:pPr>
        <w:rPr>
          <w:rFonts w:cs="Arial"/>
          <w:b/>
          <w:bCs/>
          <w:iCs/>
          <w:color w:val="007087"/>
          <w:sz w:val="24"/>
        </w:rPr>
      </w:pPr>
    </w:p>
    <w:p w14:paraId="50282F94" w14:textId="77777777" w:rsidR="008D77F1" w:rsidRDefault="008D77F1">
      <w:pPr>
        <w:jc w:val="left"/>
        <w:rPr>
          <w:rFonts w:cs="Arial"/>
          <w:b/>
          <w:bCs/>
          <w:iCs/>
          <w:color w:val="007087"/>
          <w:sz w:val="24"/>
        </w:rPr>
      </w:pPr>
      <w:r>
        <w:rPr>
          <w:rFonts w:cs="Arial"/>
          <w:b/>
          <w:bCs/>
          <w:iCs/>
          <w:color w:val="007087"/>
          <w:sz w:val="24"/>
        </w:rPr>
        <w:br w:type="page"/>
      </w:r>
    </w:p>
    <w:p w14:paraId="73C105D1" w14:textId="3F5F901B" w:rsidR="00E67EFD" w:rsidRPr="00D74773" w:rsidRDefault="00E67EFD" w:rsidP="00D74773">
      <w:pPr>
        <w:rPr>
          <w:sz w:val="14"/>
        </w:rPr>
      </w:pPr>
      <w:r w:rsidRPr="00D9131B">
        <w:rPr>
          <w:rFonts w:cs="Arial"/>
          <w:b/>
          <w:bCs/>
          <w:iCs/>
          <w:color w:val="007087"/>
          <w:sz w:val="24"/>
        </w:rPr>
        <w:lastRenderedPageBreak/>
        <w:t>Elektri tootmine ja tarbimine Põhjamaades</w:t>
      </w:r>
    </w:p>
    <w:p w14:paraId="350E678D" w14:textId="77777777" w:rsidR="00D9131B" w:rsidRPr="00D9131B" w:rsidRDefault="00D9131B" w:rsidP="00E67EFD">
      <w:pPr>
        <w:jc w:val="left"/>
        <w:rPr>
          <w:rFonts w:cs="Arial"/>
          <w:b/>
          <w:bCs/>
          <w:iCs/>
          <w:color w:val="007087"/>
          <w:sz w:val="20"/>
          <w:szCs w:val="20"/>
        </w:rPr>
      </w:pPr>
    </w:p>
    <w:p w14:paraId="3D73D974" w14:textId="053DB0D5" w:rsidR="0073746B" w:rsidRDefault="00172C1B" w:rsidP="00172C1B">
      <w:r>
        <w:t xml:space="preserve">Mullusest kõrgem hüdroressursi saadavus kasvatas Põhjamaade summaarset elektritoodangut 8% võrra. Toodang langes vaid Taanis, mida võib põhjendada selle aasta augustikuus valitsenud ebasoodsamate tuuletingimustega. Toodangu kasv oli suurim Rootsis (24%). Norras ja Soome kerkis tootmine vastavalt 5% ja 2%. </w:t>
      </w:r>
      <w:r w:rsidR="00E67EFD" w:rsidRPr="00257111">
        <w:t>Põhjamaade summaarsest toodangust andsid 4</w:t>
      </w:r>
      <w:r>
        <w:t>2</w:t>
      </w:r>
      <w:r w:rsidR="00E67EFD" w:rsidRPr="00257111">
        <w:t>% Rootsi elektritootjad, 3</w:t>
      </w:r>
      <w:r>
        <w:t>7</w:t>
      </w:r>
      <w:r w:rsidR="00E67EFD" w:rsidRPr="00257111">
        <w:t>% Norra, 1</w:t>
      </w:r>
      <w:r>
        <w:t>6</w:t>
      </w:r>
      <w:r w:rsidR="00E67EFD" w:rsidRPr="00257111">
        <w:t xml:space="preserve">% Soome ja </w:t>
      </w:r>
      <w:r>
        <w:t>5</w:t>
      </w:r>
      <w:r w:rsidR="00E67EFD" w:rsidRPr="00257111">
        <w:t>% Taani tootjad.</w:t>
      </w:r>
    </w:p>
    <w:p w14:paraId="22E98F89" w14:textId="77777777" w:rsidR="000D2B76" w:rsidRDefault="000D2B76" w:rsidP="0073746B"/>
    <w:p w14:paraId="17CC5E29" w14:textId="1D515519" w:rsidR="00045860" w:rsidRDefault="00172C1B" w:rsidP="00EC502B">
      <w:pPr>
        <w:pStyle w:val="Caption"/>
      </w:pPr>
      <w:r>
        <w:rPr>
          <w:noProof/>
        </w:rPr>
        <w:drawing>
          <wp:inline distT="0" distB="0" distL="0" distR="0" wp14:anchorId="0C653C0A" wp14:editId="543A5894">
            <wp:extent cx="2889885" cy="1737360"/>
            <wp:effectExtent l="0" t="0" r="571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783E38" w:rsidRPr="00844C07">
        <w:t>Elektri t</w:t>
      </w:r>
      <w:r w:rsidR="00783E38">
        <w:t xml:space="preserve">ootmine Põhjamaades </w:t>
      </w:r>
      <w:r w:rsidR="00F02D4A">
        <w:t>augustis</w:t>
      </w:r>
      <w:r w:rsidR="00783E38">
        <w:t xml:space="preserve"> 2015. ja 2014</w:t>
      </w:r>
      <w:r w:rsidR="00783E38" w:rsidRPr="00844C07">
        <w:t xml:space="preserve">. </w:t>
      </w:r>
      <w:r w:rsidR="00045860">
        <w:t>a</w:t>
      </w:r>
      <w:r w:rsidR="00783E38" w:rsidRPr="00844C07">
        <w:t>astal</w:t>
      </w:r>
    </w:p>
    <w:p w14:paraId="12759522" w14:textId="168CC25E" w:rsidR="00257111" w:rsidRDefault="00D95F1E" w:rsidP="00172C1B">
      <w:r>
        <w:t xml:space="preserve">Põhjamaade tarbimismahud </w:t>
      </w:r>
      <w:r w:rsidR="00172C1B">
        <w:t>kasvasid aastatagusega võrreldes</w:t>
      </w:r>
      <w:r>
        <w:t xml:space="preserve"> </w:t>
      </w:r>
      <w:r w:rsidR="00172C1B">
        <w:t>1</w:t>
      </w:r>
      <w:r>
        <w:t xml:space="preserve">% </w:t>
      </w:r>
      <w:r w:rsidR="00172C1B">
        <w:t>26,61</w:t>
      </w:r>
      <w:r>
        <w:t xml:space="preserve"> TWh-ni.</w:t>
      </w:r>
      <w:r w:rsidR="00257111">
        <w:t xml:space="preserve"> </w:t>
      </w:r>
      <w:r w:rsidR="00172C1B">
        <w:t>Tarbimine tõusis Norras 3% ja Rootsis 2%. Soomes ja Taanis langesid tarbimismahud vastavalt 2% ja 1%.</w:t>
      </w:r>
    </w:p>
    <w:p w14:paraId="3EA3B33F" w14:textId="77777777" w:rsidR="00783E38" w:rsidRDefault="00783E38" w:rsidP="00783E38"/>
    <w:p w14:paraId="29205553" w14:textId="2B916BCD" w:rsidR="00783E38" w:rsidRDefault="00172C1B" w:rsidP="00783E38">
      <w:pPr>
        <w:pStyle w:val="Caption"/>
      </w:pPr>
      <w:r>
        <w:rPr>
          <w:noProof/>
        </w:rPr>
        <w:drawing>
          <wp:inline distT="0" distB="0" distL="0" distR="0" wp14:anchorId="73BCCD1B" wp14:editId="04E15943">
            <wp:extent cx="2889885" cy="1859280"/>
            <wp:effectExtent l="0" t="0" r="5715"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89885" cy="1859280"/>
                    </a:xfrm>
                    <a:prstGeom prst="rect">
                      <a:avLst/>
                    </a:prstGeom>
                    <a:noFill/>
                  </pic:spPr>
                </pic:pic>
              </a:graphicData>
            </a:graphic>
          </wp:inline>
        </w:drawing>
      </w:r>
      <w:r w:rsidR="00783E38" w:rsidRPr="00844C07">
        <w:t>Elektritarbimine Põhjamaades</w:t>
      </w:r>
      <w:r w:rsidR="00783E38">
        <w:t xml:space="preserve"> </w:t>
      </w:r>
      <w:r w:rsidR="00F02D4A">
        <w:t>augustis</w:t>
      </w:r>
      <w:r w:rsidR="00783E38" w:rsidRPr="00844C07">
        <w:t xml:space="preserve"> 201</w:t>
      </w:r>
      <w:r w:rsidR="00783E38">
        <w:t>5</w:t>
      </w:r>
      <w:r w:rsidR="00783E38" w:rsidRPr="00844C07">
        <w:t>. ja 201</w:t>
      </w:r>
      <w:r w:rsidR="00783E38">
        <w:t>4</w:t>
      </w:r>
      <w:r w:rsidR="00783E38" w:rsidRPr="00844C07">
        <w:t xml:space="preserve">. </w:t>
      </w:r>
      <w:r w:rsidR="00783E38">
        <w:t>a</w:t>
      </w:r>
      <w:r w:rsidR="00783E38" w:rsidRPr="00844C07">
        <w:t>asta</w:t>
      </w:r>
      <w:r w:rsidR="00783E38">
        <w:t>l</w:t>
      </w:r>
    </w:p>
    <w:p w14:paraId="3F10685E" w14:textId="5B54F2B7" w:rsidR="00783E38" w:rsidRDefault="00783E38" w:rsidP="00783E38">
      <w:r w:rsidRPr="00257111">
        <w:t xml:space="preserve">Põhjamaade tootmise ja tarbimise bilanss jäi </w:t>
      </w:r>
      <w:r w:rsidR="0018299D">
        <w:t>augusti</w:t>
      </w:r>
      <w:r w:rsidR="00257111">
        <w:t>kuu</w:t>
      </w:r>
      <w:r w:rsidR="00067DEE" w:rsidRPr="00257111">
        <w:t xml:space="preserve"> </w:t>
      </w:r>
      <w:r w:rsidRPr="00257111">
        <w:t xml:space="preserve">kokkuvõttes </w:t>
      </w:r>
      <w:r w:rsidR="00172C1B">
        <w:t>1,73</w:t>
      </w:r>
      <w:r w:rsidR="00FD1685" w:rsidRPr="00257111">
        <w:t xml:space="preserve"> </w:t>
      </w:r>
      <w:r w:rsidRPr="00257111">
        <w:t xml:space="preserve">TWh-ga plusspoolele. Rootsi ja Norra olid tavapäraselt netoeksportivad ning Soome ja Taani netoimportivad süsteemid. Möödunud aasta samal ajal </w:t>
      </w:r>
      <w:r w:rsidR="00FA2DC3">
        <w:t xml:space="preserve">oli Põhjamaade elektribilanss </w:t>
      </w:r>
      <w:r w:rsidR="00172C1B">
        <w:t>tasakaalus</w:t>
      </w:r>
      <w:r w:rsidRPr="00257111">
        <w:t xml:space="preserve">. </w:t>
      </w:r>
    </w:p>
    <w:p w14:paraId="1EBF8829" w14:textId="77777777" w:rsidR="00783E38" w:rsidRDefault="00783E38" w:rsidP="00783E38"/>
    <w:p w14:paraId="34D7441E" w14:textId="7AB41550" w:rsidR="00783E38" w:rsidRDefault="007512B9" w:rsidP="00783E38">
      <w:pPr>
        <w:pStyle w:val="Caption"/>
      </w:pPr>
      <w:r w:rsidRPr="007512B9">
        <w:rPr>
          <w:noProof/>
        </w:rPr>
        <w:lastRenderedPageBreak/>
        <w:t xml:space="preserve"> </w:t>
      </w:r>
      <w:r w:rsidR="00172C1B">
        <w:rPr>
          <w:noProof/>
        </w:rPr>
        <w:drawing>
          <wp:inline distT="0" distB="0" distL="0" distR="0" wp14:anchorId="15FA1485" wp14:editId="69A294BF">
            <wp:extent cx="2889885" cy="1737360"/>
            <wp:effectExtent l="0" t="0" r="571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783E38" w:rsidRPr="00844C07">
        <w:t>Elektrisüsteemide bilansid Põhjamaades 201</w:t>
      </w:r>
      <w:r w:rsidR="00783E38">
        <w:t>4.</w:t>
      </w:r>
      <w:r w:rsidR="00783E38" w:rsidRPr="00844C07">
        <w:t xml:space="preserve"> </w:t>
      </w:r>
      <w:r w:rsidR="00783E38">
        <w:t>ja</w:t>
      </w:r>
      <w:r w:rsidR="00783E38" w:rsidRPr="00844C07">
        <w:t xml:space="preserve"> 201</w:t>
      </w:r>
      <w:r w:rsidR="00783E38">
        <w:t>5</w:t>
      </w:r>
      <w:r w:rsidR="00783E38" w:rsidRPr="00844C07">
        <w:t>.</w:t>
      </w:r>
      <w:r w:rsidR="00D17ACF">
        <w:t xml:space="preserve"> </w:t>
      </w:r>
      <w:r w:rsidR="00104581">
        <w:t>a</w:t>
      </w:r>
      <w:r w:rsidR="00783E38">
        <w:t>astal</w:t>
      </w:r>
    </w:p>
    <w:p w14:paraId="60F4A0E5" w14:textId="4C2D2B5B" w:rsidR="00104581" w:rsidRDefault="00104581" w:rsidP="00D9131B">
      <w:pPr>
        <w:jc w:val="left"/>
        <w:rPr>
          <w:rFonts w:cs="Arial"/>
          <w:b/>
          <w:bCs/>
          <w:iCs/>
          <w:color w:val="007087"/>
          <w:sz w:val="24"/>
          <w:szCs w:val="28"/>
        </w:rPr>
      </w:pPr>
      <w:r w:rsidRPr="002C72C5">
        <w:rPr>
          <w:rFonts w:cs="Arial"/>
          <w:b/>
          <w:bCs/>
          <w:iCs/>
          <w:color w:val="007087"/>
          <w:sz w:val="24"/>
          <w:szCs w:val="28"/>
        </w:rPr>
        <w:t>Elektrikaubandusbilanss</w:t>
      </w:r>
    </w:p>
    <w:p w14:paraId="64B3738A" w14:textId="2DA47D6D" w:rsidR="000A6C76" w:rsidRDefault="000A6C76" w:rsidP="008C54DE">
      <w:pPr>
        <w:keepNext/>
        <w:spacing w:after="60"/>
        <w:outlineLvl w:val="1"/>
      </w:pPr>
    </w:p>
    <w:tbl>
      <w:tblPr>
        <w:tblW w:w="4631" w:type="dxa"/>
        <w:tblInd w:w="55" w:type="dxa"/>
        <w:tblCellMar>
          <w:left w:w="70" w:type="dxa"/>
          <w:right w:w="70" w:type="dxa"/>
        </w:tblCellMar>
        <w:tblLook w:val="04A0" w:firstRow="1" w:lastRow="0" w:firstColumn="1" w:lastColumn="0" w:noHBand="0" w:noVBand="1"/>
      </w:tblPr>
      <w:tblGrid>
        <w:gridCol w:w="2231"/>
        <w:gridCol w:w="820"/>
        <w:gridCol w:w="820"/>
        <w:gridCol w:w="760"/>
      </w:tblGrid>
      <w:tr w:rsidR="00172C1B" w:rsidRPr="00172C1B" w14:paraId="362007DF" w14:textId="77777777" w:rsidTr="00DB483D">
        <w:trPr>
          <w:trHeight w:val="284"/>
        </w:trPr>
        <w:tc>
          <w:tcPr>
            <w:tcW w:w="2231"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44C446C8" w14:textId="77777777" w:rsidR="00172C1B" w:rsidRPr="00172C1B" w:rsidRDefault="00172C1B" w:rsidP="00172C1B">
            <w:pPr>
              <w:jc w:val="left"/>
              <w:rPr>
                <w:rFonts w:ascii="Calibri" w:hAnsi="Calibri"/>
                <w:b/>
                <w:bCs/>
                <w:color w:val="FFFFFF"/>
                <w:sz w:val="16"/>
                <w:szCs w:val="16"/>
              </w:rPr>
            </w:pPr>
            <w:r w:rsidRPr="00172C1B">
              <w:rPr>
                <w:rFonts w:ascii="Calibri" w:hAnsi="Calibri"/>
                <w:b/>
                <w:bCs/>
                <w:color w:val="FFFFFF"/>
                <w:sz w:val="16"/>
                <w:szCs w:val="16"/>
              </w:rPr>
              <w:t>Piiriülene elektrikaubandusbilanss, GWh</w:t>
            </w:r>
          </w:p>
        </w:tc>
        <w:tc>
          <w:tcPr>
            <w:tcW w:w="820"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38DC3555" w14:textId="77777777" w:rsidR="00172C1B" w:rsidRPr="00172C1B" w:rsidRDefault="00172C1B" w:rsidP="00172C1B">
            <w:pPr>
              <w:jc w:val="center"/>
              <w:rPr>
                <w:rFonts w:ascii="Calibri" w:hAnsi="Calibri"/>
                <w:b/>
                <w:bCs/>
                <w:color w:val="FFFFFF"/>
                <w:sz w:val="16"/>
                <w:szCs w:val="16"/>
              </w:rPr>
            </w:pPr>
            <w:r w:rsidRPr="00172C1B">
              <w:rPr>
                <w:rFonts w:ascii="Calibri" w:hAnsi="Calibri"/>
                <w:b/>
                <w:bCs/>
                <w:color w:val="FFFFFF"/>
                <w:sz w:val="16"/>
                <w:szCs w:val="16"/>
              </w:rPr>
              <w:t>August 2015</w:t>
            </w:r>
          </w:p>
        </w:tc>
        <w:tc>
          <w:tcPr>
            <w:tcW w:w="820" w:type="dxa"/>
            <w:tcBorders>
              <w:top w:val="single" w:sz="8" w:space="0" w:color="auto"/>
              <w:left w:val="single" w:sz="4" w:space="0" w:color="auto"/>
              <w:bottom w:val="single" w:sz="8" w:space="0" w:color="auto"/>
              <w:right w:val="single" w:sz="4" w:space="0" w:color="auto"/>
            </w:tcBorders>
            <w:shd w:val="clear" w:color="000000" w:fill="006272"/>
            <w:noWrap/>
            <w:vAlign w:val="center"/>
            <w:hideMark/>
          </w:tcPr>
          <w:p w14:paraId="72F6CD13" w14:textId="77777777" w:rsidR="00172C1B" w:rsidRPr="00172C1B" w:rsidRDefault="00172C1B" w:rsidP="00172C1B">
            <w:pPr>
              <w:jc w:val="center"/>
              <w:rPr>
                <w:rFonts w:ascii="Calibri" w:hAnsi="Calibri"/>
                <w:b/>
                <w:bCs/>
                <w:color w:val="FFFFFF"/>
                <w:sz w:val="16"/>
                <w:szCs w:val="16"/>
              </w:rPr>
            </w:pPr>
            <w:r w:rsidRPr="00172C1B">
              <w:rPr>
                <w:rFonts w:ascii="Calibri" w:hAnsi="Calibri"/>
                <w:b/>
                <w:bCs/>
                <w:color w:val="FFFFFF"/>
                <w:sz w:val="16"/>
                <w:szCs w:val="16"/>
              </w:rPr>
              <w:t>August 2014</w:t>
            </w:r>
          </w:p>
        </w:tc>
        <w:tc>
          <w:tcPr>
            <w:tcW w:w="760" w:type="dxa"/>
            <w:tcBorders>
              <w:top w:val="single" w:sz="8" w:space="0" w:color="auto"/>
              <w:left w:val="nil"/>
              <w:bottom w:val="single" w:sz="8" w:space="0" w:color="auto"/>
              <w:right w:val="single" w:sz="8" w:space="0" w:color="auto"/>
            </w:tcBorders>
            <w:shd w:val="clear" w:color="000000" w:fill="006272"/>
            <w:noWrap/>
            <w:vAlign w:val="center"/>
            <w:hideMark/>
          </w:tcPr>
          <w:p w14:paraId="012651E2" w14:textId="77777777" w:rsidR="00172C1B" w:rsidRPr="00172C1B" w:rsidRDefault="00172C1B" w:rsidP="00172C1B">
            <w:pPr>
              <w:jc w:val="center"/>
              <w:rPr>
                <w:rFonts w:ascii="Calibri" w:hAnsi="Calibri"/>
                <w:b/>
                <w:bCs/>
                <w:color w:val="FFFFFF"/>
                <w:sz w:val="16"/>
                <w:szCs w:val="16"/>
              </w:rPr>
            </w:pPr>
            <w:r w:rsidRPr="00172C1B">
              <w:rPr>
                <w:rFonts w:ascii="Calibri" w:hAnsi="Calibri"/>
                <w:b/>
                <w:bCs/>
                <w:color w:val="FFFFFF"/>
                <w:sz w:val="16"/>
                <w:szCs w:val="16"/>
              </w:rPr>
              <w:t>Muutus %</w:t>
            </w:r>
          </w:p>
        </w:tc>
      </w:tr>
      <w:tr w:rsidR="00172C1B" w:rsidRPr="00172C1B" w14:paraId="1EABAB72" w14:textId="77777777" w:rsidTr="00DB483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05DAB568" w14:textId="77777777" w:rsidR="00172C1B" w:rsidRPr="00172C1B" w:rsidRDefault="00172C1B" w:rsidP="00172C1B">
            <w:pPr>
              <w:jc w:val="left"/>
              <w:rPr>
                <w:rFonts w:ascii="Calibri" w:hAnsi="Calibri"/>
                <w:b/>
                <w:bCs/>
                <w:color w:val="000000"/>
                <w:sz w:val="16"/>
                <w:szCs w:val="16"/>
              </w:rPr>
            </w:pPr>
            <w:r w:rsidRPr="00172C1B">
              <w:rPr>
                <w:rFonts w:ascii="Calibri" w:hAnsi="Calibri"/>
                <w:b/>
                <w:bCs/>
                <w:color w:val="000000"/>
                <w:sz w:val="16"/>
                <w:szCs w:val="16"/>
              </w:rPr>
              <w:t>Import kokku</w:t>
            </w:r>
          </w:p>
        </w:tc>
        <w:tc>
          <w:tcPr>
            <w:tcW w:w="820" w:type="dxa"/>
            <w:tcBorders>
              <w:top w:val="nil"/>
              <w:left w:val="single" w:sz="8" w:space="0" w:color="auto"/>
              <w:bottom w:val="nil"/>
              <w:right w:val="single" w:sz="8" w:space="0" w:color="auto"/>
            </w:tcBorders>
            <w:shd w:val="clear" w:color="auto" w:fill="auto"/>
            <w:noWrap/>
            <w:vAlign w:val="center"/>
            <w:hideMark/>
          </w:tcPr>
          <w:p w14:paraId="326E08FC"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381</w:t>
            </w:r>
          </w:p>
        </w:tc>
        <w:tc>
          <w:tcPr>
            <w:tcW w:w="820" w:type="dxa"/>
            <w:tcBorders>
              <w:top w:val="nil"/>
              <w:left w:val="single" w:sz="4" w:space="0" w:color="auto"/>
              <w:bottom w:val="nil"/>
              <w:right w:val="nil"/>
            </w:tcBorders>
            <w:shd w:val="clear" w:color="auto" w:fill="auto"/>
            <w:noWrap/>
            <w:vAlign w:val="center"/>
            <w:hideMark/>
          </w:tcPr>
          <w:p w14:paraId="425B79D9"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230</w:t>
            </w:r>
          </w:p>
        </w:tc>
        <w:tc>
          <w:tcPr>
            <w:tcW w:w="760" w:type="dxa"/>
            <w:tcBorders>
              <w:top w:val="nil"/>
              <w:left w:val="single" w:sz="8" w:space="0" w:color="auto"/>
              <w:bottom w:val="nil"/>
              <w:right w:val="single" w:sz="8" w:space="0" w:color="auto"/>
            </w:tcBorders>
            <w:shd w:val="clear" w:color="auto" w:fill="auto"/>
            <w:noWrap/>
            <w:vAlign w:val="center"/>
            <w:hideMark/>
          </w:tcPr>
          <w:p w14:paraId="4A5E4C8D"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66%</w:t>
            </w:r>
          </w:p>
        </w:tc>
      </w:tr>
      <w:tr w:rsidR="00172C1B" w:rsidRPr="00172C1B" w14:paraId="6EADA55E" w14:textId="77777777" w:rsidTr="00DB483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ADCEF4F"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 xml:space="preserve">    sh Eesti-Läti piiril</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D57AB2"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2</w:t>
            </w:r>
          </w:p>
        </w:tc>
        <w:tc>
          <w:tcPr>
            <w:tcW w:w="820" w:type="dxa"/>
            <w:tcBorders>
              <w:top w:val="single" w:sz="8" w:space="0" w:color="auto"/>
              <w:left w:val="single" w:sz="4" w:space="0" w:color="auto"/>
              <w:bottom w:val="single" w:sz="8" w:space="0" w:color="auto"/>
              <w:right w:val="nil"/>
            </w:tcBorders>
            <w:shd w:val="clear" w:color="auto" w:fill="auto"/>
            <w:noWrap/>
            <w:vAlign w:val="center"/>
            <w:hideMark/>
          </w:tcPr>
          <w:p w14:paraId="40D0E611"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16E721"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182%</w:t>
            </w:r>
          </w:p>
        </w:tc>
      </w:tr>
      <w:tr w:rsidR="00172C1B" w:rsidRPr="00172C1B" w14:paraId="1CC35246" w14:textId="77777777" w:rsidTr="00DB483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16ADF2D3"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 xml:space="preserve">    sh Eesti-Soome</w:t>
            </w:r>
          </w:p>
        </w:tc>
        <w:tc>
          <w:tcPr>
            <w:tcW w:w="820" w:type="dxa"/>
            <w:tcBorders>
              <w:top w:val="nil"/>
              <w:left w:val="single" w:sz="8" w:space="0" w:color="auto"/>
              <w:bottom w:val="nil"/>
              <w:right w:val="single" w:sz="8" w:space="0" w:color="auto"/>
            </w:tcBorders>
            <w:shd w:val="clear" w:color="auto" w:fill="auto"/>
            <w:noWrap/>
            <w:vAlign w:val="center"/>
            <w:hideMark/>
          </w:tcPr>
          <w:p w14:paraId="2A493CE1"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379</w:t>
            </w:r>
          </w:p>
        </w:tc>
        <w:tc>
          <w:tcPr>
            <w:tcW w:w="820" w:type="dxa"/>
            <w:tcBorders>
              <w:top w:val="nil"/>
              <w:left w:val="single" w:sz="4" w:space="0" w:color="auto"/>
              <w:bottom w:val="single" w:sz="8" w:space="0" w:color="auto"/>
              <w:right w:val="nil"/>
            </w:tcBorders>
            <w:shd w:val="clear" w:color="auto" w:fill="auto"/>
            <w:noWrap/>
            <w:vAlign w:val="center"/>
            <w:hideMark/>
          </w:tcPr>
          <w:p w14:paraId="56B14E5E"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229</w:t>
            </w:r>
          </w:p>
        </w:tc>
        <w:tc>
          <w:tcPr>
            <w:tcW w:w="760" w:type="dxa"/>
            <w:tcBorders>
              <w:top w:val="nil"/>
              <w:left w:val="single" w:sz="8" w:space="0" w:color="auto"/>
              <w:bottom w:val="nil"/>
              <w:right w:val="single" w:sz="8" w:space="0" w:color="auto"/>
            </w:tcBorders>
            <w:shd w:val="clear" w:color="auto" w:fill="auto"/>
            <w:noWrap/>
            <w:vAlign w:val="center"/>
            <w:hideMark/>
          </w:tcPr>
          <w:p w14:paraId="6B1842B0"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65%</w:t>
            </w:r>
          </w:p>
        </w:tc>
      </w:tr>
      <w:tr w:rsidR="00172C1B" w:rsidRPr="00172C1B" w14:paraId="2AEF6728" w14:textId="77777777" w:rsidTr="00DB483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C381655"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Import läbi päev-ette elektribörsi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BD789E"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371</w:t>
            </w:r>
          </w:p>
        </w:tc>
        <w:tc>
          <w:tcPr>
            <w:tcW w:w="820" w:type="dxa"/>
            <w:tcBorders>
              <w:top w:val="nil"/>
              <w:left w:val="single" w:sz="4" w:space="0" w:color="auto"/>
              <w:bottom w:val="single" w:sz="8" w:space="0" w:color="auto"/>
              <w:right w:val="nil"/>
            </w:tcBorders>
            <w:shd w:val="clear" w:color="auto" w:fill="auto"/>
            <w:noWrap/>
            <w:vAlign w:val="center"/>
            <w:hideMark/>
          </w:tcPr>
          <w:p w14:paraId="25C93904"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215</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9D0C58"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72%</w:t>
            </w:r>
          </w:p>
        </w:tc>
      </w:tr>
      <w:tr w:rsidR="00172C1B" w:rsidRPr="00172C1B" w14:paraId="44A3EDF5" w14:textId="77777777" w:rsidTr="00DB483D">
        <w:trPr>
          <w:trHeight w:val="284"/>
        </w:trPr>
        <w:tc>
          <w:tcPr>
            <w:tcW w:w="2231" w:type="dxa"/>
            <w:tcBorders>
              <w:top w:val="nil"/>
              <w:left w:val="single" w:sz="8" w:space="0" w:color="auto"/>
              <w:bottom w:val="nil"/>
              <w:right w:val="single" w:sz="4" w:space="0" w:color="auto"/>
            </w:tcBorders>
            <w:shd w:val="clear" w:color="auto" w:fill="auto"/>
            <w:vAlign w:val="bottom"/>
            <w:hideMark/>
          </w:tcPr>
          <w:p w14:paraId="3D55458B"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Import läbi päevasisese elektribörsi</w:t>
            </w:r>
          </w:p>
        </w:tc>
        <w:tc>
          <w:tcPr>
            <w:tcW w:w="820" w:type="dxa"/>
            <w:tcBorders>
              <w:top w:val="nil"/>
              <w:left w:val="single" w:sz="8" w:space="0" w:color="auto"/>
              <w:bottom w:val="nil"/>
              <w:right w:val="single" w:sz="8" w:space="0" w:color="auto"/>
            </w:tcBorders>
            <w:shd w:val="clear" w:color="auto" w:fill="auto"/>
            <w:noWrap/>
            <w:vAlign w:val="center"/>
            <w:hideMark/>
          </w:tcPr>
          <w:p w14:paraId="0B59C170"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10</w:t>
            </w:r>
          </w:p>
        </w:tc>
        <w:tc>
          <w:tcPr>
            <w:tcW w:w="820" w:type="dxa"/>
            <w:tcBorders>
              <w:top w:val="nil"/>
              <w:left w:val="single" w:sz="4" w:space="0" w:color="auto"/>
              <w:bottom w:val="single" w:sz="8" w:space="0" w:color="auto"/>
              <w:right w:val="nil"/>
            </w:tcBorders>
            <w:shd w:val="clear" w:color="auto" w:fill="auto"/>
            <w:noWrap/>
            <w:vAlign w:val="center"/>
            <w:hideMark/>
          </w:tcPr>
          <w:p w14:paraId="0D5E944C"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15</w:t>
            </w:r>
          </w:p>
        </w:tc>
        <w:tc>
          <w:tcPr>
            <w:tcW w:w="760" w:type="dxa"/>
            <w:tcBorders>
              <w:top w:val="nil"/>
              <w:left w:val="single" w:sz="8" w:space="0" w:color="auto"/>
              <w:bottom w:val="nil"/>
              <w:right w:val="single" w:sz="8" w:space="0" w:color="auto"/>
            </w:tcBorders>
            <w:shd w:val="clear" w:color="auto" w:fill="auto"/>
            <w:noWrap/>
            <w:vAlign w:val="center"/>
            <w:hideMark/>
          </w:tcPr>
          <w:p w14:paraId="006BDA57"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-30%</w:t>
            </w:r>
          </w:p>
        </w:tc>
      </w:tr>
      <w:tr w:rsidR="00172C1B" w:rsidRPr="00172C1B" w14:paraId="5C97BADF" w14:textId="77777777" w:rsidTr="00DB483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FECAC3D" w14:textId="77777777" w:rsidR="00172C1B" w:rsidRPr="00172C1B" w:rsidRDefault="00172C1B" w:rsidP="00172C1B">
            <w:pPr>
              <w:jc w:val="left"/>
              <w:rPr>
                <w:rFonts w:ascii="Calibri" w:hAnsi="Calibri"/>
                <w:b/>
                <w:bCs/>
                <w:color w:val="000000"/>
                <w:sz w:val="16"/>
                <w:szCs w:val="16"/>
              </w:rPr>
            </w:pPr>
            <w:r w:rsidRPr="00172C1B">
              <w:rPr>
                <w:rFonts w:ascii="Calibri" w:hAnsi="Calibri"/>
                <w:b/>
                <w:bCs/>
                <w:color w:val="000000"/>
                <w:sz w:val="16"/>
                <w:szCs w:val="16"/>
              </w:rPr>
              <w:t>Eksport kokku</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989C78"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443</w:t>
            </w:r>
          </w:p>
        </w:tc>
        <w:tc>
          <w:tcPr>
            <w:tcW w:w="820" w:type="dxa"/>
            <w:tcBorders>
              <w:top w:val="nil"/>
              <w:left w:val="single" w:sz="4" w:space="0" w:color="auto"/>
              <w:bottom w:val="nil"/>
              <w:right w:val="nil"/>
            </w:tcBorders>
            <w:shd w:val="clear" w:color="auto" w:fill="auto"/>
            <w:noWrap/>
            <w:vAlign w:val="center"/>
            <w:hideMark/>
          </w:tcPr>
          <w:p w14:paraId="1AB7682F"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491</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249C95"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-10%</w:t>
            </w:r>
          </w:p>
        </w:tc>
      </w:tr>
      <w:tr w:rsidR="00172C1B" w:rsidRPr="00172C1B" w14:paraId="5ACC696D" w14:textId="77777777" w:rsidTr="00DB483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43E8E670"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 xml:space="preserve">    sh Eesti-Läti piiril</w:t>
            </w:r>
          </w:p>
        </w:tc>
        <w:tc>
          <w:tcPr>
            <w:tcW w:w="820" w:type="dxa"/>
            <w:tcBorders>
              <w:top w:val="nil"/>
              <w:left w:val="single" w:sz="8" w:space="0" w:color="auto"/>
              <w:bottom w:val="nil"/>
              <w:right w:val="single" w:sz="8" w:space="0" w:color="auto"/>
            </w:tcBorders>
            <w:shd w:val="clear" w:color="auto" w:fill="auto"/>
            <w:noWrap/>
            <w:vAlign w:val="center"/>
            <w:hideMark/>
          </w:tcPr>
          <w:p w14:paraId="58DD1FF7"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431</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3620394C"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486</w:t>
            </w:r>
          </w:p>
        </w:tc>
        <w:tc>
          <w:tcPr>
            <w:tcW w:w="760" w:type="dxa"/>
            <w:tcBorders>
              <w:top w:val="nil"/>
              <w:left w:val="nil"/>
              <w:bottom w:val="nil"/>
              <w:right w:val="single" w:sz="8" w:space="0" w:color="auto"/>
            </w:tcBorders>
            <w:shd w:val="clear" w:color="auto" w:fill="auto"/>
            <w:noWrap/>
            <w:vAlign w:val="center"/>
            <w:hideMark/>
          </w:tcPr>
          <w:p w14:paraId="0D42E809"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-11%</w:t>
            </w:r>
          </w:p>
        </w:tc>
      </w:tr>
      <w:tr w:rsidR="00172C1B" w:rsidRPr="00172C1B" w14:paraId="101B39E7" w14:textId="77777777" w:rsidTr="00DB483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EF5515D"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 xml:space="preserve">    sh Eesti-Soome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3F43A9"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12</w:t>
            </w:r>
          </w:p>
        </w:tc>
        <w:tc>
          <w:tcPr>
            <w:tcW w:w="820" w:type="dxa"/>
            <w:tcBorders>
              <w:top w:val="nil"/>
              <w:left w:val="nil"/>
              <w:bottom w:val="single" w:sz="8" w:space="0" w:color="auto"/>
              <w:right w:val="single" w:sz="8" w:space="0" w:color="auto"/>
            </w:tcBorders>
            <w:shd w:val="clear" w:color="auto" w:fill="auto"/>
            <w:noWrap/>
            <w:vAlign w:val="center"/>
            <w:hideMark/>
          </w:tcPr>
          <w:p w14:paraId="1A13935F"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5</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7C096957"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132%</w:t>
            </w:r>
          </w:p>
        </w:tc>
      </w:tr>
      <w:tr w:rsidR="00172C1B" w:rsidRPr="00172C1B" w14:paraId="7E57D42A" w14:textId="77777777" w:rsidTr="00DB483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7F88F9CD"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Eksport läbi päev-ette elektribörsi</w:t>
            </w:r>
          </w:p>
        </w:tc>
        <w:tc>
          <w:tcPr>
            <w:tcW w:w="820" w:type="dxa"/>
            <w:tcBorders>
              <w:top w:val="nil"/>
              <w:left w:val="single" w:sz="8" w:space="0" w:color="auto"/>
              <w:bottom w:val="nil"/>
              <w:right w:val="single" w:sz="8" w:space="0" w:color="auto"/>
            </w:tcBorders>
            <w:shd w:val="clear" w:color="auto" w:fill="auto"/>
            <w:noWrap/>
            <w:vAlign w:val="center"/>
            <w:hideMark/>
          </w:tcPr>
          <w:p w14:paraId="44E43817"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435</w:t>
            </w:r>
          </w:p>
        </w:tc>
        <w:tc>
          <w:tcPr>
            <w:tcW w:w="820" w:type="dxa"/>
            <w:tcBorders>
              <w:top w:val="nil"/>
              <w:left w:val="nil"/>
              <w:bottom w:val="single" w:sz="8" w:space="0" w:color="auto"/>
              <w:right w:val="single" w:sz="8" w:space="0" w:color="auto"/>
            </w:tcBorders>
            <w:shd w:val="clear" w:color="auto" w:fill="auto"/>
            <w:noWrap/>
            <w:vAlign w:val="center"/>
            <w:hideMark/>
          </w:tcPr>
          <w:p w14:paraId="0248A58C"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486</w:t>
            </w:r>
          </w:p>
        </w:tc>
        <w:tc>
          <w:tcPr>
            <w:tcW w:w="760" w:type="dxa"/>
            <w:tcBorders>
              <w:top w:val="nil"/>
              <w:left w:val="nil"/>
              <w:bottom w:val="nil"/>
              <w:right w:val="single" w:sz="8" w:space="0" w:color="auto"/>
            </w:tcBorders>
            <w:shd w:val="clear" w:color="auto" w:fill="auto"/>
            <w:noWrap/>
            <w:vAlign w:val="center"/>
            <w:hideMark/>
          </w:tcPr>
          <w:p w14:paraId="3803A182"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-11%</w:t>
            </w:r>
          </w:p>
        </w:tc>
      </w:tr>
      <w:tr w:rsidR="00172C1B" w:rsidRPr="00172C1B" w14:paraId="4CD9E99C" w14:textId="77777777" w:rsidTr="00DB483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A733B3C"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Eksport läbi päevasisese elektribörsi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B41689"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8</w:t>
            </w:r>
          </w:p>
        </w:tc>
        <w:tc>
          <w:tcPr>
            <w:tcW w:w="820" w:type="dxa"/>
            <w:tcBorders>
              <w:top w:val="nil"/>
              <w:left w:val="nil"/>
              <w:bottom w:val="single" w:sz="8" w:space="0" w:color="auto"/>
              <w:right w:val="single" w:sz="8" w:space="0" w:color="auto"/>
            </w:tcBorders>
            <w:shd w:val="clear" w:color="auto" w:fill="auto"/>
            <w:noWrap/>
            <w:vAlign w:val="center"/>
            <w:hideMark/>
          </w:tcPr>
          <w:p w14:paraId="74D13FE9"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5</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1A8DCC0E"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52%</w:t>
            </w:r>
          </w:p>
        </w:tc>
      </w:tr>
      <w:tr w:rsidR="00172C1B" w:rsidRPr="00172C1B" w14:paraId="2159AB02" w14:textId="77777777" w:rsidTr="00DB483D">
        <w:trPr>
          <w:trHeight w:val="284"/>
        </w:trPr>
        <w:tc>
          <w:tcPr>
            <w:tcW w:w="2231" w:type="dxa"/>
            <w:tcBorders>
              <w:top w:val="nil"/>
              <w:left w:val="single" w:sz="8" w:space="0" w:color="auto"/>
              <w:bottom w:val="single" w:sz="8" w:space="0" w:color="auto"/>
              <w:right w:val="nil"/>
            </w:tcBorders>
            <w:shd w:val="clear" w:color="auto" w:fill="auto"/>
            <w:noWrap/>
            <w:vAlign w:val="bottom"/>
            <w:hideMark/>
          </w:tcPr>
          <w:p w14:paraId="5EE3EC2C" w14:textId="77777777" w:rsidR="00172C1B" w:rsidRPr="00172C1B" w:rsidRDefault="00172C1B" w:rsidP="00172C1B">
            <w:pPr>
              <w:jc w:val="left"/>
              <w:rPr>
                <w:rFonts w:ascii="Calibri" w:hAnsi="Calibri"/>
                <w:b/>
                <w:bCs/>
                <w:color w:val="000000"/>
                <w:sz w:val="16"/>
                <w:szCs w:val="16"/>
              </w:rPr>
            </w:pPr>
            <w:r w:rsidRPr="00172C1B">
              <w:rPr>
                <w:rFonts w:ascii="Calibri" w:hAnsi="Calibri"/>
                <w:b/>
                <w:bCs/>
                <w:color w:val="000000"/>
                <w:sz w:val="16"/>
                <w:szCs w:val="16"/>
              </w:rPr>
              <w:t>Elektrikaubandusbilanss</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68E84067"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62</w:t>
            </w:r>
          </w:p>
        </w:tc>
        <w:tc>
          <w:tcPr>
            <w:tcW w:w="820" w:type="dxa"/>
            <w:tcBorders>
              <w:top w:val="nil"/>
              <w:left w:val="nil"/>
              <w:bottom w:val="single" w:sz="8" w:space="0" w:color="auto"/>
              <w:right w:val="nil"/>
            </w:tcBorders>
            <w:shd w:val="clear" w:color="auto" w:fill="auto"/>
            <w:noWrap/>
            <w:vAlign w:val="center"/>
            <w:hideMark/>
          </w:tcPr>
          <w:p w14:paraId="30FBA941"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261</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4198E36D"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-76%</w:t>
            </w:r>
          </w:p>
        </w:tc>
      </w:tr>
      <w:tr w:rsidR="00172C1B" w:rsidRPr="00172C1B" w14:paraId="64133BFC" w14:textId="77777777" w:rsidTr="00172C1B">
        <w:trPr>
          <w:trHeight w:val="60"/>
        </w:trPr>
        <w:tc>
          <w:tcPr>
            <w:tcW w:w="2231" w:type="dxa"/>
            <w:tcBorders>
              <w:top w:val="nil"/>
              <w:left w:val="nil"/>
              <w:bottom w:val="nil"/>
              <w:right w:val="nil"/>
            </w:tcBorders>
            <w:shd w:val="clear" w:color="auto" w:fill="auto"/>
            <w:noWrap/>
            <w:vAlign w:val="bottom"/>
            <w:hideMark/>
          </w:tcPr>
          <w:p w14:paraId="08024079" w14:textId="77777777" w:rsidR="00172C1B" w:rsidRPr="00172C1B" w:rsidRDefault="00172C1B" w:rsidP="00172C1B">
            <w:pPr>
              <w:jc w:val="left"/>
              <w:rPr>
                <w:rFonts w:ascii="Calibri" w:hAnsi="Calibri"/>
                <w:b/>
                <w:bCs/>
                <w:color w:val="000000"/>
                <w:sz w:val="16"/>
                <w:szCs w:val="16"/>
              </w:rPr>
            </w:pPr>
          </w:p>
        </w:tc>
        <w:tc>
          <w:tcPr>
            <w:tcW w:w="820" w:type="dxa"/>
            <w:tcBorders>
              <w:top w:val="nil"/>
              <w:left w:val="nil"/>
              <w:bottom w:val="nil"/>
              <w:right w:val="nil"/>
            </w:tcBorders>
            <w:shd w:val="clear" w:color="auto" w:fill="auto"/>
            <w:noWrap/>
            <w:vAlign w:val="center"/>
            <w:hideMark/>
          </w:tcPr>
          <w:p w14:paraId="59702624" w14:textId="77777777" w:rsidR="00172C1B" w:rsidRPr="00172C1B" w:rsidRDefault="00172C1B" w:rsidP="00172C1B">
            <w:pPr>
              <w:jc w:val="center"/>
              <w:rPr>
                <w:rFonts w:ascii="Calibri" w:hAnsi="Calibri"/>
                <w:b/>
                <w:bCs/>
                <w:color w:val="000000"/>
                <w:sz w:val="16"/>
                <w:szCs w:val="16"/>
              </w:rPr>
            </w:pPr>
          </w:p>
        </w:tc>
        <w:tc>
          <w:tcPr>
            <w:tcW w:w="820" w:type="dxa"/>
            <w:tcBorders>
              <w:top w:val="nil"/>
              <w:left w:val="nil"/>
              <w:bottom w:val="nil"/>
              <w:right w:val="nil"/>
            </w:tcBorders>
            <w:shd w:val="clear" w:color="auto" w:fill="auto"/>
            <w:noWrap/>
            <w:vAlign w:val="center"/>
            <w:hideMark/>
          </w:tcPr>
          <w:p w14:paraId="3E741828" w14:textId="77777777" w:rsidR="00172C1B" w:rsidRPr="00172C1B" w:rsidRDefault="00172C1B" w:rsidP="00172C1B">
            <w:pPr>
              <w:jc w:val="center"/>
              <w:rPr>
                <w:rFonts w:ascii="Calibri" w:hAnsi="Calibri"/>
                <w:b/>
                <w:bCs/>
                <w:color w:val="000000"/>
                <w:sz w:val="16"/>
                <w:szCs w:val="16"/>
              </w:rPr>
            </w:pPr>
          </w:p>
        </w:tc>
        <w:tc>
          <w:tcPr>
            <w:tcW w:w="760" w:type="dxa"/>
            <w:tcBorders>
              <w:top w:val="nil"/>
              <w:left w:val="nil"/>
              <w:bottom w:val="nil"/>
              <w:right w:val="nil"/>
            </w:tcBorders>
            <w:shd w:val="clear" w:color="auto" w:fill="auto"/>
            <w:noWrap/>
            <w:vAlign w:val="center"/>
            <w:hideMark/>
          </w:tcPr>
          <w:p w14:paraId="06CF91A6" w14:textId="77777777" w:rsidR="00172C1B" w:rsidRPr="00172C1B" w:rsidRDefault="00172C1B" w:rsidP="00172C1B">
            <w:pPr>
              <w:jc w:val="center"/>
              <w:rPr>
                <w:rFonts w:ascii="Calibri" w:hAnsi="Calibri"/>
                <w:b/>
                <w:bCs/>
                <w:color w:val="000000"/>
                <w:sz w:val="16"/>
                <w:szCs w:val="16"/>
              </w:rPr>
            </w:pPr>
          </w:p>
        </w:tc>
      </w:tr>
      <w:tr w:rsidR="00172C1B" w:rsidRPr="00172C1B" w14:paraId="5D211426" w14:textId="77777777" w:rsidTr="00DB483D">
        <w:trPr>
          <w:trHeight w:val="284"/>
        </w:trPr>
        <w:tc>
          <w:tcPr>
            <w:tcW w:w="2231" w:type="dxa"/>
            <w:tcBorders>
              <w:top w:val="single" w:sz="8" w:space="0" w:color="auto"/>
              <w:left w:val="single" w:sz="8" w:space="0" w:color="auto"/>
              <w:bottom w:val="nil"/>
              <w:right w:val="nil"/>
            </w:tcBorders>
            <w:shd w:val="clear" w:color="auto" w:fill="auto"/>
            <w:vAlign w:val="bottom"/>
            <w:hideMark/>
          </w:tcPr>
          <w:p w14:paraId="50F1129B"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Juhtimistarned ja piirülene ebabilanss Eesti-Läti piiril</w:t>
            </w:r>
          </w:p>
        </w:tc>
        <w:tc>
          <w:tcPr>
            <w:tcW w:w="820" w:type="dxa"/>
            <w:tcBorders>
              <w:top w:val="single" w:sz="8" w:space="0" w:color="auto"/>
              <w:left w:val="single" w:sz="8" w:space="0" w:color="auto"/>
              <w:bottom w:val="nil"/>
              <w:right w:val="single" w:sz="8" w:space="0" w:color="auto"/>
            </w:tcBorders>
            <w:shd w:val="clear" w:color="auto" w:fill="auto"/>
            <w:noWrap/>
            <w:vAlign w:val="center"/>
            <w:hideMark/>
          </w:tcPr>
          <w:p w14:paraId="4B6398E7"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2,8</w:t>
            </w:r>
          </w:p>
        </w:tc>
        <w:tc>
          <w:tcPr>
            <w:tcW w:w="820" w:type="dxa"/>
            <w:tcBorders>
              <w:top w:val="single" w:sz="8" w:space="0" w:color="auto"/>
              <w:left w:val="nil"/>
              <w:bottom w:val="nil"/>
              <w:right w:val="nil"/>
            </w:tcBorders>
            <w:shd w:val="clear" w:color="auto" w:fill="auto"/>
            <w:noWrap/>
            <w:vAlign w:val="center"/>
            <w:hideMark/>
          </w:tcPr>
          <w:p w14:paraId="46EDB287"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5,1</w:t>
            </w:r>
          </w:p>
        </w:tc>
        <w:tc>
          <w:tcPr>
            <w:tcW w:w="760" w:type="dxa"/>
            <w:tcBorders>
              <w:top w:val="single" w:sz="8" w:space="0" w:color="auto"/>
              <w:left w:val="single" w:sz="8" w:space="0" w:color="auto"/>
              <w:bottom w:val="nil"/>
              <w:right w:val="single" w:sz="8" w:space="0" w:color="auto"/>
            </w:tcBorders>
            <w:shd w:val="clear" w:color="auto" w:fill="auto"/>
            <w:noWrap/>
            <w:vAlign w:val="center"/>
            <w:hideMark/>
          </w:tcPr>
          <w:p w14:paraId="27E6D25D"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-44%</w:t>
            </w:r>
          </w:p>
        </w:tc>
      </w:tr>
      <w:tr w:rsidR="00172C1B" w:rsidRPr="00172C1B" w14:paraId="50F07479" w14:textId="77777777" w:rsidTr="00DB483D">
        <w:trPr>
          <w:trHeight w:val="284"/>
        </w:trPr>
        <w:tc>
          <w:tcPr>
            <w:tcW w:w="2231" w:type="dxa"/>
            <w:tcBorders>
              <w:top w:val="single" w:sz="8" w:space="0" w:color="auto"/>
              <w:left w:val="single" w:sz="8" w:space="0" w:color="auto"/>
              <w:bottom w:val="single" w:sz="8" w:space="0" w:color="auto"/>
              <w:right w:val="nil"/>
            </w:tcBorders>
            <w:shd w:val="clear" w:color="auto" w:fill="auto"/>
            <w:vAlign w:val="bottom"/>
            <w:hideMark/>
          </w:tcPr>
          <w:p w14:paraId="590ED1E4" w14:textId="77777777" w:rsidR="00172C1B" w:rsidRPr="00172C1B" w:rsidRDefault="00172C1B" w:rsidP="00172C1B">
            <w:pPr>
              <w:jc w:val="left"/>
              <w:rPr>
                <w:rFonts w:ascii="Calibri" w:hAnsi="Calibri"/>
                <w:color w:val="000000"/>
                <w:sz w:val="16"/>
                <w:szCs w:val="16"/>
              </w:rPr>
            </w:pPr>
            <w:r w:rsidRPr="00172C1B">
              <w:rPr>
                <w:rFonts w:ascii="Calibri" w:hAnsi="Calibri"/>
                <w:color w:val="000000"/>
                <w:sz w:val="16"/>
                <w:szCs w:val="16"/>
              </w:rPr>
              <w:t>Juhtimistarned ja piirülene ebabilanss Eesti-Soome piiril</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96FABC"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17,4</w:t>
            </w:r>
          </w:p>
        </w:tc>
        <w:tc>
          <w:tcPr>
            <w:tcW w:w="820" w:type="dxa"/>
            <w:tcBorders>
              <w:top w:val="single" w:sz="8" w:space="0" w:color="auto"/>
              <w:left w:val="nil"/>
              <w:bottom w:val="single" w:sz="8" w:space="0" w:color="auto"/>
              <w:right w:val="nil"/>
            </w:tcBorders>
            <w:shd w:val="clear" w:color="auto" w:fill="auto"/>
            <w:noWrap/>
            <w:vAlign w:val="center"/>
            <w:hideMark/>
          </w:tcPr>
          <w:p w14:paraId="431DCF25"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0,1</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A097E7" w14:textId="77777777" w:rsidR="00172C1B" w:rsidRPr="00172C1B" w:rsidRDefault="00172C1B" w:rsidP="00172C1B">
            <w:pPr>
              <w:jc w:val="center"/>
              <w:rPr>
                <w:rFonts w:ascii="Calibri" w:hAnsi="Calibri"/>
                <w:color w:val="000000"/>
                <w:sz w:val="16"/>
                <w:szCs w:val="16"/>
              </w:rPr>
            </w:pPr>
            <w:r w:rsidRPr="00172C1B">
              <w:rPr>
                <w:rFonts w:ascii="Calibri" w:hAnsi="Calibri"/>
                <w:color w:val="000000"/>
                <w:sz w:val="16"/>
                <w:szCs w:val="16"/>
              </w:rPr>
              <w:t>12096%</w:t>
            </w:r>
          </w:p>
        </w:tc>
      </w:tr>
      <w:tr w:rsidR="00172C1B" w:rsidRPr="00172C1B" w14:paraId="0E3CA682" w14:textId="77777777" w:rsidTr="00DB483D">
        <w:trPr>
          <w:trHeight w:val="284"/>
        </w:trPr>
        <w:tc>
          <w:tcPr>
            <w:tcW w:w="2231" w:type="dxa"/>
            <w:tcBorders>
              <w:top w:val="nil"/>
              <w:left w:val="single" w:sz="8" w:space="0" w:color="auto"/>
              <w:bottom w:val="single" w:sz="8" w:space="0" w:color="auto"/>
              <w:right w:val="nil"/>
            </w:tcBorders>
            <w:shd w:val="clear" w:color="auto" w:fill="auto"/>
            <w:noWrap/>
            <w:vAlign w:val="bottom"/>
            <w:hideMark/>
          </w:tcPr>
          <w:p w14:paraId="33B133F4" w14:textId="77777777" w:rsidR="00172C1B" w:rsidRPr="00172C1B" w:rsidRDefault="00172C1B" w:rsidP="00172C1B">
            <w:pPr>
              <w:jc w:val="left"/>
              <w:rPr>
                <w:rFonts w:ascii="Calibri" w:hAnsi="Calibri"/>
                <w:b/>
                <w:bCs/>
                <w:color w:val="000000"/>
                <w:sz w:val="16"/>
                <w:szCs w:val="16"/>
              </w:rPr>
            </w:pPr>
            <w:r w:rsidRPr="00172C1B">
              <w:rPr>
                <w:rFonts w:ascii="Calibri" w:hAnsi="Calibri"/>
                <w:b/>
                <w:bCs/>
                <w:color w:val="000000"/>
                <w:sz w:val="16"/>
                <w:szCs w:val="16"/>
              </w:rPr>
              <w:t>EES elektribilanss</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3022E3FE"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82</w:t>
            </w:r>
          </w:p>
        </w:tc>
        <w:tc>
          <w:tcPr>
            <w:tcW w:w="820" w:type="dxa"/>
            <w:tcBorders>
              <w:top w:val="nil"/>
              <w:left w:val="nil"/>
              <w:bottom w:val="single" w:sz="8" w:space="0" w:color="auto"/>
              <w:right w:val="nil"/>
            </w:tcBorders>
            <w:shd w:val="clear" w:color="auto" w:fill="auto"/>
            <w:noWrap/>
            <w:vAlign w:val="center"/>
            <w:hideMark/>
          </w:tcPr>
          <w:p w14:paraId="459164A2"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267</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75CE8120" w14:textId="77777777" w:rsidR="00172C1B" w:rsidRPr="00172C1B" w:rsidRDefault="00172C1B" w:rsidP="00172C1B">
            <w:pPr>
              <w:jc w:val="center"/>
              <w:rPr>
                <w:rFonts w:ascii="Calibri" w:hAnsi="Calibri"/>
                <w:b/>
                <w:bCs/>
                <w:color w:val="000000"/>
                <w:sz w:val="16"/>
                <w:szCs w:val="16"/>
              </w:rPr>
            </w:pPr>
            <w:r w:rsidRPr="00172C1B">
              <w:rPr>
                <w:rFonts w:ascii="Calibri" w:hAnsi="Calibri"/>
                <w:b/>
                <w:bCs/>
                <w:color w:val="000000"/>
                <w:sz w:val="16"/>
                <w:szCs w:val="16"/>
              </w:rPr>
              <w:t>-69%</w:t>
            </w:r>
          </w:p>
        </w:tc>
      </w:tr>
    </w:tbl>
    <w:p w14:paraId="07A967BC" w14:textId="77777777" w:rsidR="007512B9" w:rsidRDefault="007512B9" w:rsidP="006B151D">
      <w:pPr>
        <w:keepNext/>
        <w:spacing w:after="60"/>
        <w:outlineLvl w:val="1"/>
      </w:pPr>
    </w:p>
    <w:p w14:paraId="1A6C997D" w14:textId="57CDF7CD" w:rsidR="000A6C76" w:rsidRDefault="000A6C76" w:rsidP="006B151D">
      <w:pPr>
        <w:keepNext/>
        <w:spacing w:after="60"/>
        <w:outlineLvl w:val="1"/>
      </w:pPr>
      <w:r w:rsidRPr="000A6C76">
        <w:t>Turuosaliste vahel kokkulepitud tarnete alusel kasvas</w:t>
      </w:r>
      <w:r w:rsidR="00516BD7">
        <w:t xml:space="preserve"> piiriülene</w:t>
      </w:r>
      <w:r w:rsidRPr="000A6C76">
        <w:t xml:space="preserve"> elektri import </w:t>
      </w:r>
      <w:r w:rsidR="00CF73C9">
        <w:t>augustis</w:t>
      </w:r>
      <w:r w:rsidR="006B151D">
        <w:t xml:space="preserve"> eelmise aastaga võrreldes </w:t>
      </w:r>
      <w:r w:rsidR="00CF73C9">
        <w:t>66%</w:t>
      </w:r>
      <w:r w:rsidR="006B151D">
        <w:t xml:space="preserve"> </w:t>
      </w:r>
      <w:r w:rsidR="00CF73C9">
        <w:t>381</w:t>
      </w:r>
      <w:r w:rsidR="006B151D">
        <w:t xml:space="preserve"> GWh-ni. Koguimpordist </w:t>
      </w:r>
      <w:r w:rsidR="00CF73C9">
        <w:t>379</w:t>
      </w:r>
      <w:r w:rsidR="006B151D">
        <w:t xml:space="preserve"> GWh tuli Soomest ja ülejäänud </w:t>
      </w:r>
      <w:r w:rsidR="00CF73C9">
        <w:t>2</w:t>
      </w:r>
      <w:r w:rsidR="006B151D">
        <w:t xml:space="preserve"> GWh Eesti-Läti piirilt. Elektri eksport langes sama perioodi võrdluses </w:t>
      </w:r>
      <w:r w:rsidR="00CF73C9">
        <w:t>kümnendiku võrra</w:t>
      </w:r>
      <w:r w:rsidR="006B151D">
        <w:t xml:space="preserve">, moodustades kokku </w:t>
      </w:r>
      <w:r w:rsidR="00CF73C9">
        <w:t>443</w:t>
      </w:r>
      <w:r w:rsidR="006B151D">
        <w:t xml:space="preserve"> GWh. Koguekspordist läks </w:t>
      </w:r>
      <w:r w:rsidR="00CF73C9">
        <w:t>431</w:t>
      </w:r>
      <w:r w:rsidR="006B151D">
        <w:t xml:space="preserve"> GWh Läti suunal ning </w:t>
      </w:r>
      <w:r w:rsidR="00CF73C9">
        <w:t>12</w:t>
      </w:r>
      <w:r w:rsidR="006B151D">
        <w:t xml:space="preserve"> GWh Soome</w:t>
      </w:r>
      <w:r w:rsidR="00CF73C9">
        <w:t xml:space="preserve"> suunal</w:t>
      </w:r>
      <w:r w:rsidR="006B151D">
        <w:t xml:space="preserve">. </w:t>
      </w:r>
    </w:p>
    <w:p w14:paraId="44E824D8" w14:textId="77777777" w:rsidR="006B151D" w:rsidRDefault="006B151D" w:rsidP="006B151D">
      <w:pPr>
        <w:keepNext/>
        <w:spacing w:after="60"/>
        <w:outlineLvl w:val="1"/>
      </w:pPr>
    </w:p>
    <w:p w14:paraId="5DBFD3F4" w14:textId="7BACCF7E" w:rsidR="008C54DE" w:rsidRPr="008C54DE" w:rsidRDefault="00573027" w:rsidP="008C54DE">
      <w:r w:rsidRPr="00234F86">
        <w:t xml:space="preserve">Kaubanduslikult oli Eesti </w:t>
      </w:r>
      <w:r w:rsidR="00CF73C9">
        <w:t>august</w:t>
      </w:r>
      <w:r w:rsidR="00E4484A">
        <w:t>i</w:t>
      </w:r>
      <w:r w:rsidR="00234F86" w:rsidRPr="00234F86">
        <w:t>kuus</w:t>
      </w:r>
      <w:r w:rsidR="00900BBB">
        <w:t xml:space="preserve"> </w:t>
      </w:r>
      <w:r w:rsidR="00CF73C9">
        <w:t>62</w:t>
      </w:r>
      <w:r w:rsidR="00900BBB">
        <w:t xml:space="preserve"> GWh-ga</w:t>
      </w:r>
      <w:r w:rsidRPr="00234F86">
        <w:t xml:space="preserve"> </w:t>
      </w:r>
      <w:r w:rsidR="00E4484A">
        <w:t>importiv</w:t>
      </w:r>
      <w:r w:rsidRPr="00234F86">
        <w:t xml:space="preserve"> süsteem - elektrikaubanduslik saldo Lätiga oli </w:t>
      </w:r>
      <w:r w:rsidR="00CF73C9">
        <w:t>429</w:t>
      </w:r>
      <w:r w:rsidRPr="00234F86">
        <w:t xml:space="preserve"> GWh-ga plussis ning Soomega </w:t>
      </w:r>
      <w:r w:rsidR="00CF73C9">
        <w:t>347</w:t>
      </w:r>
      <w:r w:rsidRPr="00234F86">
        <w:t xml:space="preserve"> GWh-ga miinuses.</w:t>
      </w:r>
      <w:r w:rsidR="00234F86">
        <w:t xml:space="preserve"> </w:t>
      </w:r>
    </w:p>
    <w:p w14:paraId="62A0D622" w14:textId="77777777" w:rsidR="00B21577" w:rsidRDefault="00B21577" w:rsidP="00783E38">
      <w:pPr>
        <w:jc w:val="left"/>
        <w:rPr>
          <w:rFonts w:cs="Arial"/>
          <w:b/>
          <w:bCs/>
          <w:iCs/>
          <w:color w:val="007087"/>
          <w:sz w:val="24"/>
          <w:szCs w:val="28"/>
        </w:rPr>
      </w:pPr>
    </w:p>
    <w:p w14:paraId="5754A895" w14:textId="77777777" w:rsidR="00CF1F0A" w:rsidRDefault="00CF1F0A" w:rsidP="00783E38">
      <w:pPr>
        <w:jc w:val="left"/>
        <w:rPr>
          <w:rFonts w:cs="Arial"/>
          <w:b/>
          <w:bCs/>
          <w:iCs/>
          <w:color w:val="007087"/>
          <w:sz w:val="24"/>
          <w:szCs w:val="28"/>
        </w:rPr>
      </w:pPr>
    </w:p>
    <w:p w14:paraId="65D44B05" w14:textId="77777777" w:rsidR="00CF1F0A" w:rsidRDefault="00CF1F0A" w:rsidP="00783E38">
      <w:pPr>
        <w:jc w:val="left"/>
        <w:rPr>
          <w:rFonts w:cs="Arial"/>
          <w:b/>
          <w:bCs/>
          <w:iCs/>
          <w:color w:val="007087"/>
          <w:sz w:val="24"/>
          <w:szCs w:val="28"/>
        </w:rPr>
      </w:pPr>
    </w:p>
    <w:p w14:paraId="1C4EF86D" w14:textId="77777777" w:rsidR="00CF1F0A" w:rsidRDefault="00CF1F0A" w:rsidP="00783E38">
      <w:pPr>
        <w:jc w:val="left"/>
        <w:rPr>
          <w:rFonts w:cs="Arial"/>
          <w:b/>
          <w:bCs/>
          <w:iCs/>
          <w:color w:val="007087"/>
          <w:sz w:val="24"/>
          <w:szCs w:val="28"/>
        </w:rPr>
      </w:pPr>
    </w:p>
    <w:p w14:paraId="1C9D3FDF" w14:textId="77777777" w:rsidR="00CF1F0A" w:rsidRDefault="00CF1F0A" w:rsidP="00783E38">
      <w:pPr>
        <w:jc w:val="left"/>
        <w:rPr>
          <w:rFonts w:cs="Arial"/>
          <w:b/>
          <w:bCs/>
          <w:iCs/>
          <w:color w:val="007087"/>
          <w:sz w:val="24"/>
          <w:szCs w:val="28"/>
        </w:rPr>
      </w:pPr>
    </w:p>
    <w:p w14:paraId="2FA10E89" w14:textId="77777777" w:rsidR="00CF73C9" w:rsidRDefault="00CF73C9" w:rsidP="00783E38">
      <w:pPr>
        <w:jc w:val="left"/>
        <w:rPr>
          <w:rFonts w:cs="Arial"/>
          <w:b/>
          <w:bCs/>
          <w:iCs/>
          <w:color w:val="007087"/>
          <w:sz w:val="24"/>
          <w:szCs w:val="28"/>
        </w:rPr>
      </w:pPr>
    </w:p>
    <w:p w14:paraId="028FB837" w14:textId="2333329A" w:rsidR="00034CFB" w:rsidRDefault="00783E38" w:rsidP="00783E38">
      <w:pPr>
        <w:jc w:val="left"/>
        <w:rPr>
          <w:rFonts w:cs="Arial"/>
          <w:b/>
          <w:bCs/>
          <w:iCs/>
          <w:color w:val="007087"/>
          <w:sz w:val="24"/>
          <w:szCs w:val="28"/>
        </w:rPr>
      </w:pPr>
      <w:r w:rsidRPr="004A3E78">
        <w:rPr>
          <w:rFonts w:cs="Arial"/>
          <w:b/>
          <w:bCs/>
          <w:iCs/>
          <w:color w:val="007087"/>
          <w:sz w:val="24"/>
          <w:szCs w:val="28"/>
        </w:rPr>
        <w:lastRenderedPageBreak/>
        <w:t>Bilansiselgitus</w:t>
      </w:r>
    </w:p>
    <w:p w14:paraId="098EB2A4" w14:textId="77777777" w:rsidR="00E15AE7" w:rsidRDefault="00E15AE7" w:rsidP="00E15AE7"/>
    <w:p w14:paraId="239419F7" w14:textId="41712335" w:rsidR="008C54DE" w:rsidRDefault="0033001B" w:rsidP="0033001B">
      <w:r>
        <w:t>Augustis kasvas Eesti elektrisüsteemi bilansienergia eksport 31%</w:t>
      </w:r>
      <w:r w:rsidR="000D2B76">
        <w:t xml:space="preserve"> samal ajal kui </w:t>
      </w:r>
      <w:r w:rsidR="000D2B76" w:rsidRPr="000D2B76">
        <w:t xml:space="preserve">bilansienergia import langes </w:t>
      </w:r>
      <w:r>
        <w:t>kolmandiku võrra</w:t>
      </w:r>
      <w:r w:rsidR="000D2B76" w:rsidRPr="000D2B76">
        <w:t xml:space="preserve">. </w:t>
      </w:r>
      <w:r w:rsidR="00E15AE7" w:rsidRPr="000D2B76">
        <w:t xml:space="preserve">Süsteemis esines bilansienergia ülejääki </w:t>
      </w:r>
      <w:r w:rsidR="008B756B" w:rsidRPr="000D2B76">
        <w:t>6</w:t>
      </w:r>
      <w:r>
        <w:t>9</w:t>
      </w:r>
      <w:r w:rsidR="00E15AE7" w:rsidRPr="000D2B76">
        <w:t xml:space="preserve">% ning bilansienergia puudujääki </w:t>
      </w:r>
      <w:r w:rsidR="000D2B76">
        <w:t>3</w:t>
      </w:r>
      <w:r>
        <w:t>1</w:t>
      </w:r>
      <w:r w:rsidR="00E15AE7" w:rsidRPr="000D2B76">
        <w:t xml:space="preserve">% tundidest. </w:t>
      </w:r>
      <w:r w:rsidR="00783E38" w:rsidRPr="000D2B76">
        <w:t>Bilansihaldurite summaarne sisemaine bilansienergia kogus</w:t>
      </w:r>
      <w:r w:rsidR="00B1513A" w:rsidRPr="000D2B76">
        <w:t xml:space="preserve"> </w:t>
      </w:r>
      <w:r w:rsidR="00E15AE7" w:rsidRPr="000D2B76">
        <w:t xml:space="preserve">kasvas 2014. aasta </w:t>
      </w:r>
      <w:r>
        <w:t>augusti</w:t>
      </w:r>
      <w:r w:rsidR="00E15AE7" w:rsidRPr="000D2B76">
        <w:t xml:space="preserve">kuuga võrreldes </w:t>
      </w:r>
      <w:r>
        <w:t>27</w:t>
      </w:r>
      <w:r w:rsidR="00E15AE7" w:rsidRPr="000D2B76">
        <w:t>%,</w:t>
      </w:r>
      <w:r w:rsidR="00783E38" w:rsidRPr="000D2B76">
        <w:t xml:space="preserve"> sh süsteemihalduri poolt </w:t>
      </w:r>
      <w:r w:rsidR="00321916" w:rsidRPr="000D2B76">
        <w:t>bilansi</w:t>
      </w:r>
      <w:r w:rsidR="008E10ED">
        <w:t>-</w:t>
      </w:r>
      <w:r w:rsidR="00321916" w:rsidRPr="000D2B76">
        <w:t>halduritelt</w:t>
      </w:r>
      <w:r w:rsidR="00E15AE7" w:rsidRPr="000D2B76">
        <w:t xml:space="preserve"> bilansienergia ost </w:t>
      </w:r>
      <w:r w:rsidR="000D2B76">
        <w:t>kasvas</w:t>
      </w:r>
      <w:r w:rsidR="00783E38" w:rsidRPr="000D2B76">
        <w:t xml:space="preserve"> </w:t>
      </w:r>
      <w:r>
        <w:t>63</w:t>
      </w:r>
      <w:r w:rsidR="00783E38" w:rsidRPr="000D2B76">
        <w:t xml:space="preserve">% ning </w:t>
      </w:r>
      <w:r w:rsidR="00321916" w:rsidRPr="000D2B76">
        <w:t>bilansi</w:t>
      </w:r>
      <w:r w:rsidR="008E10ED">
        <w:t>-</w:t>
      </w:r>
      <w:r w:rsidR="00321916" w:rsidRPr="000D2B76">
        <w:t>halduritele</w:t>
      </w:r>
      <w:r w:rsidR="00783E38" w:rsidRPr="000D2B76">
        <w:t xml:space="preserve"> bilansienergia müük</w:t>
      </w:r>
      <w:r w:rsidR="000D2B76">
        <w:t xml:space="preserve"> langes</w:t>
      </w:r>
      <w:r w:rsidR="00783E38" w:rsidRPr="000D2B76">
        <w:t xml:space="preserve"> </w:t>
      </w:r>
      <w:r w:rsidR="00280F89">
        <w:t>21</w:t>
      </w:r>
      <w:r w:rsidR="00783E38" w:rsidRPr="000D2B76">
        <w:t>%.</w:t>
      </w:r>
      <w:r w:rsidR="00B1513A">
        <w:t xml:space="preserve"> </w:t>
      </w:r>
    </w:p>
    <w:p w14:paraId="3DA885AE" w14:textId="77777777" w:rsidR="0033001B" w:rsidRDefault="0033001B" w:rsidP="001E4764"/>
    <w:tbl>
      <w:tblPr>
        <w:tblW w:w="4551" w:type="dxa"/>
        <w:tblInd w:w="55" w:type="dxa"/>
        <w:tblCellMar>
          <w:left w:w="70" w:type="dxa"/>
          <w:right w:w="70" w:type="dxa"/>
        </w:tblCellMar>
        <w:tblLook w:val="04A0" w:firstRow="1" w:lastRow="0" w:firstColumn="1" w:lastColumn="0" w:noHBand="0" w:noVBand="1"/>
      </w:tblPr>
      <w:tblGrid>
        <w:gridCol w:w="2142"/>
        <w:gridCol w:w="850"/>
        <w:gridCol w:w="851"/>
        <w:gridCol w:w="708"/>
      </w:tblGrid>
      <w:tr w:rsidR="0033001B" w:rsidRPr="0033001B" w14:paraId="1C8611C2" w14:textId="77777777" w:rsidTr="0033001B">
        <w:trPr>
          <w:trHeight w:val="284"/>
        </w:trPr>
        <w:tc>
          <w:tcPr>
            <w:tcW w:w="2142"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418B5B66" w14:textId="77777777" w:rsidR="0033001B" w:rsidRPr="0033001B" w:rsidRDefault="0033001B" w:rsidP="0033001B">
            <w:pPr>
              <w:jc w:val="left"/>
              <w:rPr>
                <w:rFonts w:ascii="Calibri" w:hAnsi="Calibri"/>
                <w:b/>
                <w:bCs/>
                <w:color w:val="FFFFFF"/>
                <w:sz w:val="16"/>
                <w:szCs w:val="16"/>
              </w:rPr>
            </w:pPr>
            <w:r w:rsidRPr="0033001B">
              <w:rPr>
                <w:rFonts w:ascii="Calibri" w:hAnsi="Calibri"/>
                <w:b/>
                <w:bCs/>
                <w:color w:val="FFFFFF"/>
                <w:sz w:val="16"/>
                <w:szCs w:val="16"/>
              </w:rPr>
              <w:t>Bilansiselgituse kokkuvõtte, GWh</w:t>
            </w:r>
          </w:p>
        </w:tc>
        <w:tc>
          <w:tcPr>
            <w:tcW w:w="850" w:type="dxa"/>
            <w:tcBorders>
              <w:top w:val="single" w:sz="8" w:space="0" w:color="auto"/>
              <w:left w:val="nil"/>
              <w:bottom w:val="single" w:sz="8" w:space="0" w:color="auto"/>
              <w:right w:val="single" w:sz="8" w:space="0" w:color="auto"/>
            </w:tcBorders>
            <w:shd w:val="clear" w:color="000000" w:fill="006272"/>
            <w:noWrap/>
            <w:vAlign w:val="center"/>
            <w:hideMark/>
          </w:tcPr>
          <w:p w14:paraId="1A3E398A" w14:textId="77777777" w:rsidR="0033001B" w:rsidRPr="0033001B" w:rsidRDefault="0033001B" w:rsidP="0033001B">
            <w:pPr>
              <w:jc w:val="center"/>
              <w:rPr>
                <w:rFonts w:ascii="Calibri" w:hAnsi="Calibri"/>
                <w:b/>
                <w:bCs/>
                <w:color w:val="FFFFFF"/>
                <w:sz w:val="16"/>
                <w:szCs w:val="16"/>
              </w:rPr>
            </w:pPr>
            <w:r w:rsidRPr="0033001B">
              <w:rPr>
                <w:rFonts w:ascii="Calibri" w:hAnsi="Calibri"/>
                <w:b/>
                <w:bCs/>
                <w:color w:val="FFFFFF"/>
                <w:sz w:val="16"/>
                <w:szCs w:val="16"/>
              </w:rPr>
              <w:t>August 2015</w:t>
            </w:r>
          </w:p>
        </w:tc>
        <w:tc>
          <w:tcPr>
            <w:tcW w:w="851"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603222AC" w14:textId="77777777" w:rsidR="0033001B" w:rsidRPr="0033001B" w:rsidRDefault="0033001B" w:rsidP="0033001B">
            <w:pPr>
              <w:jc w:val="center"/>
              <w:rPr>
                <w:rFonts w:ascii="Calibri" w:hAnsi="Calibri"/>
                <w:b/>
                <w:bCs/>
                <w:color w:val="FFFFFF"/>
                <w:sz w:val="16"/>
                <w:szCs w:val="16"/>
              </w:rPr>
            </w:pPr>
            <w:r w:rsidRPr="0033001B">
              <w:rPr>
                <w:rFonts w:ascii="Calibri" w:hAnsi="Calibri"/>
                <w:b/>
                <w:bCs/>
                <w:color w:val="FFFFFF"/>
                <w:sz w:val="16"/>
                <w:szCs w:val="16"/>
              </w:rPr>
              <w:t>August 2014</w:t>
            </w:r>
          </w:p>
        </w:tc>
        <w:tc>
          <w:tcPr>
            <w:tcW w:w="708"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7E68FB85" w14:textId="77777777" w:rsidR="0033001B" w:rsidRPr="0033001B" w:rsidRDefault="0033001B" w:rsidP="0033001B">
            <w:pPr>
              <w:jc w:val="center"/>
              <w:rPr>
                <w:rFonts w:ascii="Calibri" w:hAnsi="Calibri"/>
                <w:b/>
                <w:bCs/>
                <w:color w:val="FFFFFF"/>
                <w:sz w:val="16"/>
                <w:szCs w:val="16"/>
              </w:rPr>
            </w:pPr>
            <w:r w:rsidRPr="0033001B">
              <w:rPr>
                <w:rFonts w:ascii="Calibri" w:hAnsi="Calibri"/>
                <w:b/>
                <w:bCs/>
                <w:color w:val="FFFFFF"/>
                <w:sz w:val="16"/>
                <w:szCs w:val="16"/>
              </w:rPr>
              <w:t>Muutus %</w:t>
            </w:r>
          </w:p>
        </w:tc>
      </w:tr>
      <w:tr w:rsidR="0033001B" w:rsidRPr="0033001B" w14:paraId="31E1ECD3" w14:textId="77777777" w:rsidTr="0033001B">
        <w:trPr>
          <w:trHeight w:val="284"/>
        </w:trPr>
        <w:tc>
          <w:tcPr>
            <w:tcW w:w="2142" w:type="dxa"/>
            <w:tcBorders>
              <w:top w:val="nil"/>
              <w:left w:val="single" w:sz="8" w:space="0" w:color="auto"/>
              <w:bottom w:val="single" w:sz="4" w:space="0" w:color="auto"/>
              <w:right w:val="single" w:sz="8" w:space="0" w:color="auto"/>
            </w:tcBorders>
            <w:shd w:val="clear" w:color="auto" w:fill="auto"/>
            <w:noWrap/>
            <w:vAlign w:val="center"/>
            <w:hideMark/>
          </w:tcPr>
          <w:p w14:paraId="5E63FD4A"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Bilansienergia import</w:t>
            </w:r>
          </w:p>
        </w:tc>
        <w:tc>
          <w:tcPr>
            <w:tcW w:w="850" w:type="dxa"/>
            <w:tcBorders>
              <w:top w:val="nil"/>
              <w:left w:val="nil"/>
              <w:bottom w:val="nil"/>
              <w:right w:val="nil"/>
            </w:tcBorders>
            <w:shd w:val="clear" w:color="auto" w:fill="auto"/>
            <w:noWrap/>
            <w:vAlign w:val="center"/>
            <w:hideMark/>
          </w:tcPr>
          <w:p w14:paraId="3CF8FA77"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3,6</w:t>
            </w:r>
          </w:p>
        </w:tc>
        <w:tc>
          <w:tcPr>
            <w:tcW w:w="85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AD875D"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5,4</w:t>
            </w:r>
          </w:p>
        </w:tc>
        <w:tc>
          <w:tcPr>
            <w:tcW w:w="708" w:type="dxa"/>
            <w:tcBorders>
              <w:top w:val="single" w:sz="8" w:space="0" w:color="auto"/>
              <w:left w:val="nil"/>
              <w:bottom w:val="nil"/>
              <w:right w:val="single" w:sz="8" w:space="0" w:color="auto"/>
            </w:tcBorders>
            <w:shd w:val="clear" w:color="auto" w:fill="auto"/>
            <w:noWrap/>
            <w:vAlign w:val="center"/>
            <w:hideMark/>
          </w:tcPr>
          <w:p w14:paraId="3A2ED659" w14:textId="77777777" w:rsidR="0033001B" w:rsidRPr="0033001B" w:rsidRDefault="0033001B" w:rsidP="0033001B">
            <w:pPr>
              <w:jc w:val="center"/>
              <w:rPr>
                <w:rFonts w:ascii="Calibri" w:hAnsi="Calibri"/>
                <w:sz w:val="16"/>
                <w:szCs w:val="16"/>
              </w:rPr>
            </w:pPr>
            <w:r w:rsidRPr="0033001B">
              <w:rPr>
                <w:rFonts w:ascii="Calibri" w:hAnsi="Calibri"/>
                <w:sz w:val="16"/>
                <w:szCs w:val="16"/>
              </w:rPr>
              <w:t>-33%</w:t>
            </w:r>
          </w:p>
        </w:tc>
      </w:tr>
      <w:tr w:rsidR="0033001B" w:rsidRPr="0033001B" w14:paraId="6D250F7F" w14:textId="77777777" w:rsidTr="0033001B">
        <w:trPr>
          <w:trHeight w:val="284"/>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4721FC"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Süsteemihalduri poolt sisemaine bilansienergia ost</w:t>
            </w:r>
          </w:p>
        </w:tc>
        <w:tc>
          <w:tcPr>
            <w:tcW w:w="850" w:type="dxa"/>
            <w:tcBorders>
              <w:top w:val="single" w:sz="8" w:space="0" w:color="auto"/>
              <w:left w:val="nil"/>
              <w:bottom w:val="single" w:sz="8" w:space="0" w:color="auto"/>
              <w:right w:val="nil"/>
            </w:tcBorders>
            <w:shd w:val="clear" w:color="auto" w:fill="auto"/>
            <w:noWrap/>
            <w:vAlign w:val="center"/>
            <w:hideMark/>
          </w:tcPr>
          <w:p w14:paraId="1AEF9764"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30,5</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8F9ECF"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18,7</w:t>
            </w:r>
          </w:p>
        </w:tc>
        <w:tc>
          <w:tcPr>
            <w:tcW w:w="708" w:type="dxa"/>
            <w:tcBorders>
              <w:top w:val="single" w:sz="8" w:space="0" w:color="auto"/>
              <w:left w:val="nil"/>
              <w:bottom w:val="single" w:sz="8" w:space="0" w:color="auto"/>
              <w:right w:val="single" w:sz="8" w:space="0" w:color="auto"/>
            </w:tcBorders>
            <w:shd w:val="clear" w:color="auto" w:fill="auto"/>
            <w:noWrap/>
            <w:vAlign w:val="center"/>
            <w:hideMark/>
          </w:tcPr>
          <w:p w14:paraId="44CC4FFA" w14:textId="77777777" w:rsidR="0033001B" w:rsidRPr="0033001B" w:rsidRDefault="0033001B" w:rsidP="0033001B">
            <w:pPr>
              <w:jc w:val="center"/>
              <w:rPr>
                <w:rFonts w:ascii="Calibri" w:hAnsi="Calibri"/>
                <w:sz w:val="16"/>
                <w:szCs w:val="16"/>
              </w:rPr>
            </w:pPr>
            <w:r w:rsidRPr="0033001B">
              <w:rPr>
                <w:rFonts w:ascii="Calibri" w:hAnsi="Calibri"/>
                <w:sz w:val="16"/>
                <w:szCs w:val="16"/>
              </w:rPr>
              <w:t>63%</w:t>
            </w:r>
          </w:p>
        </w:tc>
      </w:tr>
      <w:tr w:rsidR="0033001B" w:rsidRPr="0033001B" w14:paraId="2C4BBFAE" w14:textId="77777777" w:rsidTr="0033001B">
        <w:trPr>
          <w:trHeight w:val="284"/>
        </w:trPr>
        <w:tc>
          <w:tcPr>
            <w:tcW w:w="2142" w:type="dxa"/>
            <w:tcBorders>
              <w:top w:val="nil"/>
              <w:left w:val="single" w:sz="8" w:space="0" w:color="auto"/>
              <w:bottom w:val="single" w:sz="8" w:space="0" w:color="auto"/>
              <w:right w:val="single" w:sz="8" w:space="0" w:color="auto"/>
            </w:tcBorders>
            <w:shd w:val="clear" w:color="auto" w:fill="auto"/>
            <w:noWrap/>
            <w:vAlign w:val="center"/>
            <w:hideMark/>
          </w:tcPr>
          <w:p w14:paraId="41D067A2"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Juhtimistarnete ost</w:t>
            </w:r>
          </w:p>
        </w:tc>
        <w:tc>
          <w:tcPr>
            <w:tcW w:w="850" w:type="dxa"/>
            <w:tcBorders>
              <w:top w:val="nil"/>
              <w:left w:val="nil"/>
              <w:bottom w:val="single" w:sz="8" w:space="0" w:color="auto"/>
              <w:right w:val="nil"/>
            </w:tcBorders>
            <w:shd w:val="clear" w:color="auto" w:fill="auto"/>
            <w:noWrap/>
            <w:vAlign w:val="center"/>
            <w:hideMark/>
          </w:tcPr>
          <w:p w14:paraId="73248C4A"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3,5</w:t>
            </w:r>
          </w:p>
        </w:tc>
        <w:tc>
          <w:tcPr>
            <w:tcW w:w="851" w:type="dxa"/>
            <w:tcBorders>
              <w:top w:val="nil"/>
              <w:left w:val="single" w:sz="8" w:space="0" w:color="auto"/>
              <w:bottom w:val="single" w:sz="8" w:space="0" w:color="auto"/>
              <w:right w:val="single" w:sz="8" w:space="0" w:color="auto"/>
            </w:tcBorders>
            <w:shd w:val="clear" w:color="auto" w:fill="auto"/>
            <w:noWrap/>
            <w:vAlign w:val="center"/>
            <w:hideMark/>
          </w:tcPr>
          <w:p w14:paraId="5C26D5F0"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3,7</w:t>
            </w:r>
          </w:p>
        </w:tc>
        <w:tc>
          <w:tcPr>
            <w:tcW w:w="708" w:type="dxa"/>
            <w:tcBorders>
              <w:top w:val="nil"/>
              <w:left w:val="nil"/>
              <w:bottom w:val="single" w:sz="8" w:space="0" w:color="auto"/>
              <w:right w:val="single" w:sz="8" w:space="0" w:color="auto"/>
            </w:tcBorders>
            <w:shd w:val="clear" w:color="auto" w:fill="auto"/>
            <w:noWrap/>
            <w:vAlign w:val="center"/>
            <w:hideMark/>
          </w:tcPr>
          <w:p w14:paraId="58EA36F8" w14:textId="77777777" w:rsidR="0033001B" w:rsidRPr="0033001B" w:rsidRDefault="0033001B" w:rsidP="0033001B">
            <w:pPr>
              <w:jc w:val="center"/>
              <w:rPr>
                <w:rFonts w:ascii="Calibri" w:hAnsi="Calibri"/>
                <w:sz w:val="16"/>
                <w:szCs w:val="16"/>
              </w:rPr>
            </w:pPr>
            <w:r w:rsidRPr="0033001B">
              <w:rPr>
                <w:rFonts w:ascii="Calibri" w:hAnsi="Calibri"/>
                <w:sz w:val="16"/>
                <w:szCs w:val="16"/>
              </w:rPr>
              <w:t>-7%</w:t>
            </w:r>
          </w:p>
        </w:tc>
      </w:tr>
      <w:tr w:rsidR="0033001B" w:rsidRPr="0033001B" w14:paraId="705704FE" w14:textId="77777777" w:rsidTr="0033001B">
        <w:trPr>
          <w:trHeight w:val="28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1054C27"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Süsteemiteenuse ost</w:t>
            </w:r>
          </w:p>
        </w:tc>
        <w:tc>
          <w:tcPr>
            <w:tcW w:w="850" w:type="dxa"/>
            <w:tcBorders>
              <w:top w:val="nil"/>
              <w:left w:val="nil"/>
              <w:bottom w:val="nil"/>
              <w:right w:val="nil"/>
            </w:tcBorders>
            <w:shd w:val="clear" w:color="auto" w:fill="auto"/>
            <w:noWrap/>
            <w:vAlign w:val="center"/>
            <w:hideMark/>
          </w:tcPr>
          <w:p w14:paraId="73475B1E"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6,7</w:t>
            </w:r>
          </w:p>
        </w:tc>
        <w:tc>
          <w:tcPr>
            <w:tcW w:w="851" w:type="dxa"/>
            <w:tcBorders>
              <w:top w:val="single" w:sz="4" w:space="0" w:color="auto"/>
              <w:left w:val="single" w:sz="8" w:space="0" w:color="auto"/>
              <w:bottom w:val="nil"/>
              <w:right w:val="single" w:sz="8" w:space="0" w:color="auto"/>
            </w:tcBorders>
            <w:shd w:val="clear" w:color="auto" w:fill="auto"/>
            <w:noWrap/>
            <w:vAlign w:val="center"/>
            <w:hideMark/>
          </w:tcPr>
          <w:p w14:paraId="137F7DC5"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1,2</w:t>
            </w:r>
          </w:p>
        </w:tc>
        <w:tc>
          <w:tcPr>
            <w:tcW w:w="708" w:type="dxa"/>
            <w:tcBorders>
              <w:top w:val="nil"/>
              <w:left w:val="nil"/>
              <w:bottom w:val="single" w:sz="8" w:space="0" w:color="auto"/>
              <w:right w:val="single" w:sz="8" w:space="0" w:color="auto"/>
            </w:tcBorders>
            <w:shd w:val="clear" w:color="auto" w:fill="auto"/>
            <w:noWrap/>
            <w:vAlign w:val="center"/>
            <w:hideMark/>
          </w:tcPr>
          <w:p w14:paraId="1D08A963" w14:textId="77777777" w:rsidR="0033001B" w:rsidRPr="0033001B" w:rsidRDefault="0033001B" w:rsidP="0033001B">
            <w:pPr>
              <w:jc w:val="center"/>
              <w:rPr>
                <w:rFonts w:ascii="Calibri" w:hAnsi="Calibri"/>
                <w:sz w:val="16"/>
                <w:szCs w:val="16"/>
              </w:rPr>
            </w:pPr>
            <w:r w:rsidRPr="0033001B">
              <w:rPr>
                <w:rFonts w:ascii="Calibri" w:hAnsi="Calibri"/>
                <w:sz w:val="16"/>
                <w:szCs w:val="16"/>
              </w:rPr>
              <w:t>471%</w:t>
            </w:r>
          </w:p>
        </w:tc>
      </w:tr>
      <w:tr w:rsidR="0033001B" w:rsidRPr="0033001B" w14:paraId="1A48AAA9" w14:textId="77777777" w:rsidTr="0033001B">
        <w:trPr>
          <w:trHeight w:val="284"/>
        </w:trPr>
        <w:tc>
          <w:tcPr>
            <w:tcW w:w="2142" w:type="dxa"/>
            <w:tcBorders>
              <w:top w:val="nil"/>
              <w:left w:val="single" w:sz="8" w:space="0" w:color="auto"/>
              <w:bottom w:val="nil"/>
              <w:right w:val="single" w:sz="8" w:space="0" w:color="auto"/>
            </w:tcBorders>
            <w:shd w:val="clear" w:color="auto" w:fill="auto"/>
            <w:vAlign w:val="center"/>
            <w:hideMark/>
          </w:tcPr>
          <w:p w14:paraId="55676FCB"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EstLink juhtimise bilansienergia ost</w:t>
            </w:r>
          </w:p>
        </w:tc>
        <w:tc>
          <w:tcPr>
            <w:tcW w:w="850" w:type="dxa"/>
            <w:tcBorders>
              <w:top w:val="single" w:sz="8" w:space="0" w:color="auto"/>
              <w:left w:val="nil"/>
              <w:bottom w:val="single" w:sz="8" w:space="0" w:color="auto"/>
              <w:right w:val="nil"/>
            </w:tcBorders>
            <w:shd w:val="clear" w:color="auto" w:fill="auto"/>
            <w:noWrap/>
            <w:vAlign w:val="center"/>
            <w:hideMark/>
          </w:tcPr>
          <w:p w14:paraId="7C38B1C2"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3,2</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0858B6"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3,4</w:t>
            </w:r>
          </w:p>
        </w:tc>
        <w:tc>
          <w:tcPr>
            <w:tcW w:w="708" w:type="dxa"/>
            <w:tcBorders>
              <w:top w:val="nil"/>
              <w:left w:val="nil"/>
              <w:bottom w:val="nil"/>
              <w:right w:val="single" w:sz="8" w:space="0" w:color="auto"/>
            </w:tcBorders>
            <w:shd w:val="clear" w:color="auto" w:fill="auto"/>
            <w:noWrap/>
            <w:vAlign w:val="center"/>
            <w:hideMark/>
          </w:tcPr>
          <w:p w14:paraId="294013E9" w14:textId="77777777" w:rsidR="0033001B" w:rsidRPr="0033001B" w:rsidRDefault="0033001B" w:rsidP="0033001B">
            <w:pPr>
              <w:jc w:val="center"/>
              <w:rPr>
                <w:rFonts w:ascii="Calibri" w:hAnsi="Calibri"/>
                <w:sz w:val="16"/>
                <w:szCs w:val="16"/>
              </w:rPr>
            </w:pPr>
            <w:r w:rsidRPr="0033001B">
              <w:rPr>
                <w:rFonts w:ascii="Calibri" w:hAnsi="Calibri"/>
                <w:sz w:val="16"/>
                <w:szCs w:val="16"/>
              </w:rPr>
              <w:t>-5%</w:t>
            </w:r>
          </w:p>
        </w:tc>
      </w:tr>
      <w:tr w:rsidR="0033001B" w:rsidRPr="0033001B" w14:paraId="7E74E6D4" w14:textId="77777777" w:rsidTr="0033001B">
        <w:trPr>
          <w:trHeight w:val="284"/>
        </w:trPr>
        <w:tc>
          <w:tcPr>
            <w:tcW w:w="2142"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0C7E723" w14:textId="77777777" w:rsidR="0033001B" w:rsidRPr="0033001B" w:rsidRDefault="0033001B" w:rsidP="0033001B">
            <w:pPr>
              <w:jc w:val="left"/>
              <w:rPr>
                <w:rFonts w:ascii="Calibri" w:hAnsi="Calibri"/>
                <w:b/>
                <w:bCs/>
                <w:color w:val="000000"/>
                <w:sz w:val="16"/>
                <w:szCs w:val="16"/>
              </w:rPr>
            </w:pPr>
            <w:r w:rsidRPr="0033001B">
              <w:rPr>
                <w:rFonts w:ascii="Calibri" w:hAnsi="Calibri"/>
                <w:b/>
                <w:bCs/>
                <w:color w:val="000000"/>
                <w:sz w:val="16"/>
                <w:szCs w:val="16"/>
              </w:rPr>
              <w:t>Kokku:</w:t>
            </w:r>
          </w:p>
        </w:tc>
        <w:tc>
          <w:tcPr>
            <w:tcW w:w="850" w:type="dxa"/>
            <w:tcBorders>
              <w:top w:val="nil"/>
              <w:left w:val="nil"/>
              <w:bottom w:val="single" w:sz="8" w:space="0" w:color="auto"/>
              <w:right w:val="nil"/>
            </w:tcBorders>
            <w:shd w:val="clear" w:color="000000" w:fill="D9D9D9"/>
            <w:noWrap/>
            <w:vAlign w:val="center"/>
            <w:hideMark/>
          </w:tcPr>
          <w:p w14:paraId="3FFB3070"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47,5</w:t>
            </w:r>
          </w:p>
        </w:tc>
        <w:tc>
          <w:tcPr>
            <w:tcW w:w="851" w:type="dxa"/>
            <w:tcBorders>
              <w:top w:val="nil"/>
              <w:left w:val="single" w:sz="8" w:space="0" w:color="auto"/>
              <w:bottom w:val="single" w:sz="8" w:space="0" w:color="auto"/>
              <w:right w:val="single" w:sz="8" w:space="0" w:color="auto"/>
            </w:tcBorders>
            <w:shd w:val="clear" w:color="000000" w:fill="D9D9D9"/>
            <w:noWrap/>
            <w:vAlign w:val="center"/>
            <w:hideMark/>
          </w:tcPr>
          <w:p w14:paraId="227E02CB"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32,4</w:t>
            </w:r>
          </w:p>
        </w:tc>
        <w:tc>
          <w:tcPr>
            <w:tcW w:w="708" w:type="dxa"/>
            <w:tcBorders>
              <w:top w:val="single" w:sz="8" w:space="0" w:color="auto"/>
              <w:left w:val="nil"/>
              <w:bottom w:val="single" w:sz="8" w:space="0" w:color="auto"/>
              <w:right w:val="single" w:sz="8" w:space="0" w:color="auto"/>
            </w:tcBorders>
            <w:shd w:val="clear" w:color="000000" w:fill="D9D9D9"/>
            <w:noWrap/>
            <w:vAlign w:val="center"/>
            <w:hideMark/>
          </w:tcPr>
          <w:p w14:paraId="573DF1DF"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47%</w:t>
            </w:r>
          </w:p>
        </w:tc>
      </w:tr>
      <w:tr w:rsidR="0033001B" w:rsidRPr="0033001B" w14:paraId="65A381A0" w14:textId="77777777" w:rsidTr="0033001B">
        <w:trPr>
          <w:trHeight w:val="284"/>
        </w:trPr>
        <w:tc>
          <w:tcPr>
            <w:tcW w:w="214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5C845A7"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Bilansienergia eksport</w:t>
            </w:r>
          </w:p>
        </w:tc>
        <w:tc>
          <w:tcPr>
            <w:tcW w:w="850" w:type="dxa"/>
            <w:tcBorders>
              <w:top w:val="nil"/>
              <w:left w:val="nil"/>
              <w:bottom w:val="nil"/>
              <w:right w:val="nil"/>
            </w:tcBorders>
            <w:shd w:val="clear" w:color="auto" w:fill="auto"/>
            <w:noWrap/>
            <w:vAlign w:val="center"/>
            <w:hideMark/>
          </w:tcPr>
          <w:p w14:paraId="4F25146C"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13,6</w:t>
            </w:r>
          </w:p>
        </w:tc>
        <w:tc>
          <w:tcPr>
            <w:tcW w:w="8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C8D5DA2"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10,3</w:t>
            </w:r>
          </w:p>
        </w:tc>
        <w:tc>
          <w:tcPr>
            <w:tcW w:w="708" w:type="dxa"/>
            <w:tcBorders>
              <w:top w:val="nil"/>
              <w:left w:val="nil"/>
              <w:bottom w:val="nil"/>
              <w:right w:val="single" w:sz="8" w:space="0" w:color="auto"/>
            </w:tcBorders>
            <w:shd w:val="clear" w:color="auto" w:fill="auto"/>
            <w:noWrap/>
            <w:vAlign w:val="center"/>
            <w:hideMark/>
          </w:tcPr>
          <w:p w14:paraId="364DE6FE"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31%</w:t>
            </w:r>
          </w:p>
        </w:tc>
      </w:tr>
      <w:tr w:rsidR="0033001B" w:rsidRPr="0033001B" w14:paraId="6D58A4F8" w14:textId="77777777" w:rsidTr="0033001B">
        <w:trPr>
          <w:trHeight w:val="284"/>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B0D1C8"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Süsteemihalduri poolt sisemaine bilansienergia müük</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366CCCC2"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11,1</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06F805EC"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14,2</w:t>
            </w:r>
          </w:p>
        </w:tc>
        <w:tc>
          <w:tcPr>
            <w:tcW w:w="708" w:type="dxa"/>
            <w:tcBorders>
              <w:top w:val="single" w:sz="8" w:space="0" w:color="auto"/>
              <w:left w:val="nil"/>
              <w:bottom w:val="single" w:sz="8" w:space="0" w:color="auto"/>
              <w:right w:val="single" w:sz="8" w:space="0" w:color="auto"/>
            </w:tcBorders>
            <w:shd w:val="clear" w:color="auto" w:fill="auto"/>
            <w:noWrap/>
            <w:vAlign w:val="center"/>
            <w:hideMark/>
          </w:tcPr>
          <w:p w14:paraId="7407E13C"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-21%</w:t>
            </w:r>
          </w:p>
        </w:tc>
      </w:tr>
      <w:tr w:rsidR="0033001B" w:rsidRPr="0033001B" w14:paraId="2E97CEFA" w14:textId="77777777" w:rsidTr="0033001B">
        <w:trPr>
          <w:trHeight w:val="284"/>
        </w:trPr>
        <w:tc>
          <w:tcPr>
            <w:tcW w:w="2142" w:type="dxa"/>
            <w:tcBorders>
              <w:top w:val="nil"/>
              <w:left w:val="single" w:sz="8" w:space="0" w:color="auto"/>
              <w:bottom w:val="single" w:sz="8" w:space="0" w:color="auto"/>
              <w:right w:val="single" w:sz="8" w:space="0" w:color="auto"/>
            </w:tcBorders>
            <w:shd w:val="clear" w:color="auto" w:fill="auto"/>
            <w:noWrap/>
            <w:vAlign w:val="center"/>
            <w:hideMark/>
          </w:tcPr>
          <w:p w14:paraId="7CBDA6C4"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Juhtimistarnete müük</w:t>
            </w:r>
          </w:p>
        </w:tc>
        <w:tc>
          <w:tcPr>
            <w:tcW w:w="850" w:type="dxa"/>
            <w:tcBorders>
              <w:top w:val="nil"/>
              <w:left w:val="nil"/>
              <w:bottom w:val="nil"/>
              <w:right w:val="nil"/>
            </w:tcBorders>
            <w:shd w:val="clear" w:color="auto" w:fill="auto"/>
            <w:noWrap/>
            <w:vAlign w:val="center"/>
            <w:hideMark/>
          </w:tcPr>
          <w:p w14:paraId="12B3A3F8"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13,2</w:t>
            </w:r>
          </w:p>
        </w:tc>
        <w:tc>
          <w:tcPr>
            <w:tcW w:w="851" w:type="dxa"/>
            <w:tcBorders>
              <w:top w:val="nil"/>
              <w:left w:val="single" w:sz="8" w:space="0" w:color="auto"/>
              <w:bottom w:val="single" w:sz="8" w:space="0" w:color="auto"/>
              <w:right w:val="single" w:sz="8" w:space="0" w:color="auto"/>
            </w:tcBorders>
            <w:shd w:val="clear" w:color="auto" w:fill="auto"/>
            <w:noWrap/>
            <w:vAlign w:val="center"/>
            <w:hideMark/>
          </w:tcPr>
          <w:p w14:paraId="10A610D4"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3,4</w:t>
            </w:r>
          </w:p>
        </w:tc>
        <w:tc>
          <w:tcPr>
            <w:tcW w:w="708" w:type="dxa"/>
            <w:tcBorders>
              <w:top w:val="nil"/>
              <w:left w:val="nil"/>
              <w:bottom w:val="single" w:sz="8" w:space="0" w:color="auto"/>
              <w:right w:val="single" w:sz="8" w:space="0" w:color="auto"/>
            </w:tcBorders>
            <w:shd w:val="clear" w:color="auto" w:fill="auto"/>
            <w:noWrap/>
            <w:vAlign w:val="center"/>
            <w:hideMark/>
          </w:tcPr>
          <w:p w14:paraId="4DE03D2D"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283%</w:t>
            </w:r>
          </w:p>
        </w:tc>
      </w:tr>
      <w:tr w:rsidR="0033001B" w:rsidRPr="0033001B" w14:paraId="79D92539" w14:textId="77777777" w:rsidTr="0033001B">
        <w:trPr>
          <w:trHeight w:val="28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10EC0851"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Süsteemiteenuse müük</w:t>
            </w:r>
          </w:p>
        </w:tc>
        <w:tc>
          <w:tcPr>
            <w:tcW w:w="850" w:type="dxa"/>
            <w:tcBorders>
              <w:top w:val="single" w:sz="8" w:space="0" w:color="auto"/>
              <w:left w:val="nil"/>
              <w:bottom w:val="nil"/>
              <w:right w:val="single" w:sz="8" w:space="0" w:color="auto"/>
            </w:tcBorders>
            <w:shd w:val="clear" w:color="auto" w:fill="auto"/>
            <w:noWrap/>
            <w:vAlign w:val="center"/>
            <w:hideMark/>
          </w:tcPr>
          <w:p w14:paraId="4A07C771"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6,3</w:t>
            </w:r>
          </w:p>
        </w:tc>
        <w:tc>
          <w:tcPr>
            <w:tcW w:w="851" w:type="dxa"/>
            <w:tcBorders>
              <w:top w:val="single" w:sz="4" w:space="0" w:color="auto"/>
              <w:left w:val="nil"/>
              <w:bottom w:val="nil"/>
              <w:right w:val="single" w:sz="8" w:space="0" w:color="auto"/>
            </w:tcBorders>
            <w:shd w:val="clear" w:color="auto" w:fill="auto"/>
            <w:noWrap/>
            <w:vAlign w:val="center"/>
            <w:hideMark/>
          </w:tcPr>
          <w:p w14:paraId="277B26D9"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1,0</w:t>
            </w:r>
          </w:p>
        </w:tc>
        <w:tc>
          <w:tcPr>
            <w:tcW w:w="708" w:type="dxa"/>
            <w:tcBorders>
              <w:top w:val="nil"/>
              <w:left w:val="nil"/>
              <w:bottom w:val="single" w:sz="8" w:space="0" w:color="auto"/>
              <w:right w:val="single" w:sz="8" w:space="0" w:color="auto"/>
            </w:tcBorders>
            <w:shd w:val="clear" w:color="auto" w:fill="auto"/>
            <w:noWrap/>
            <w:vAlign w:val="center"/>
            <w:hideMark/>
          </w:tcPr>
          <w:p w14:paraId="3A8E22C8"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554%</w:t>
            </w:r>
          </w:p>
        </w:tc>
      </w:tr>
      <w:tr w:rsidR="0033001B" w:rsidRPr="0033001B" w14:paraId="39F660DC" w14:textId="77777777" w:rsidTr="0033001B">
        <w:trPr>
          <w:trHeight w:val="284"/>
        </w:trPr>
        <w:tc>
          <w:tcPr>
            <w:tcW w:w="2142" w:type="dxa"/>
            <w:tcBorders>
              <w:top w:val="nil"/>
              <w:left w:val="single" w:sz="8" w:space="0" w:color="auto"/>
              <w:bottom w:val="nil"/>
              <w:right w:val="single" w:sz="8" w:space="0" w:color="auto"/>
            </w:tcBorders>
            <w:shd w:val="clear" w:color="auto" w:fill="auto"/>
            <w:vAlign w:val="center"/>
            <w:hideMark/>
          </w:tcPr>
          <w:p w14:paraId="1A76025B" w14:textId="77777777" w:rsidR="0033001B" w:rsidRPr="0033001B" w:rsidRDefault="0033001B" w:rsidP="0033001B">
            <w:pPr>
              <w:jc w:val="left"/>
              <w:rPr>
                <w:rFonts w:ascii="Calibri" w:hAnsi="Calibri"/>
                <w:color w:val="000000"/>
                <w:sz w:val="16"/>
                <w:szCs w:val="16"/>
              </w:rPr>
            </w:pPr>
            <w:r w:rsidRPr="0033001B">
              <w:rPr>
                <w:rFonts w:ascii="Calibri" w:hAnsi="Calibri"/>
                <w:color w:val="000000"/>
                <w:sz w:val="16"/>
                <w:szCs w:val="16"/>
              </w:rPr>
              <w:t>EstLink juhtimise bilansienergia müük</w:t>
            </w:r>
          </w:p>
        </w:tc>
        <w:tc>
          <w:tcPr>
            <w:tcW w:w="850" w:type="dxa"/>
            <w:tcBorders>
              <w:top w:val="single" w:sz="8" w:space="0" w:color="auto"/>
              <w:left w:val="nil"/>
              <w:bottom w:val="single" w:sz="8" w:space="0" w:color="auto"/>
              <w:right w:val="nil"/>
            </w:tcBorders>
            <w:shd w:val="clear" w:color="auto" w:fill="auto"/>
            <w:noWrap/>
            <w:vAlign w:val="center"/>
            <w:hideMark/>
          </w:tcPr>
          <w:p w14:paraId="3C452045"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3,3</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F3CE48"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3,5</w:t>
            </w:r>
          </w:p>
        </w:tc>
        <w:tc>
          <w:tcPr>
            <w:tcW w:w="708" w:type="dxa"/>
            <w:tcBorders>
              <w:top w:val="nil"/>
              <w:left w:val="nil"/>
              <w:bottom w:val="nil"/>
              <w:right w:val="single" w:sz="8" w:space="0" w:color="auto"/>
            </w:tcBorders>
            <w:shd w:val="clear" w:color="auto" w:fill="auto"/>
            <w:noWrap/>
            <w:vAlign w:val="center"/>
            <w:hideMark/>
          </w:tcPr>
          <w:p w14:paraId="1E3D8A7B"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-5%</w:t>
            </w:r>
          </w:p>
        </w:tc>
      </w:tr>
      <w:tr w:rsidR="0033001B" w:rsidRPr="0033001B" w14:paraId="6E434420" w14:textId="77777777" w:rsidTr="0033001B">
        <w:trPr>
          <w:trHeight w:val="284"/>
        </w:trPr>
        <w:tc>
          <w:tcPr>
            <w:tcW w:w="2142"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BEE9909" w14:textId="77777777" w:rsidR="0033001B" w:rsidRPr="0033001B" w:rsidRDefault="0033001B" w:rsidP="0033001B">
            <w:pPr>
              <w:jc w:val="left"/>
              <w:rPr>
                <w:rFonts w:ascii="Calibri" w:hAnsi="Calibri"/>
                <w:b/>
                <w:bCs/>
                <w:color w:val="000000"/>
                <w:sz w:val="16"/>
                <w:szCs w:val="16"/>
              </w:rPr>
            </w:pPr>
            <w:r w:rsidRPr="0033001B">
              <w:rPr>
                <w:rFonts w:ascii="Calibri" w:hAnsi="Calibri"/>
                <w:b/>
                <w:bCs/>
                <w:color w:val="000000"/>
                <w:sz w:val="16"/>
                <w:szCs w:val="16"/>
              </w:rPr>
              <w:t>Kokku:</w:t>
            </w:r>
          </w:p>
        </w:tc>
        <w:tc>
          <w:tcPr>
            <w:tcW w:w="850" w:type="dxa"/>
            <w:tcBorders>
              <w:top w:val="nil"/>
              <w:left w:val="nil"/>
              <w:bottom w:val="single" w:sz="8" w:space="0" w:color="auto"/>
              <w:right w:val="nil"/>
            </w:tcBorders>
            <w:shd w:val="clear" w:color="000000" w:fill="D9D9D9"/>
            <w:noWrap/>
            <w:vAlign w:val="center"/>
            <w:hideMark/>
          </w:tcPr>
          <w:p w14:paraId="4B71C230"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47,5</w:t>
            </w:r>
          </w:p>
        </w:tc>
        <w:tc>
          <w:tcPr>
            <w:tcW w:w="851" w:type="dxa"/>
            <w:tcBorders>
              <w:top w:val="nil"/>
              <w:left w:val="single" w:sz="8" w:space="0" w:color="auto"/>
              <w:bottom w:val="single" w:sz="8" w:space="0" w:color="auto"/>
              <w:right w:val="single" w:sz="8" w:space="0" w:color="auto"/>
            </w:tcBorders>
            <w:shd w:val="clear" w:color="000000" w:fill="D9D9D9"/>
            <w:noWrap/>
            <w:vAlign w:val="center"/>
            <w:hideMark/>
          </w:tcPr>
          <w:p w14:paraId="6633960F"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32,4</w:t>
            </w:r>
          </w:p>
        </w:tc>
        <w:tc>
          <w:tcPr>
            <w:tcW w:w="708" w:type="dxa"/>
            <w:tcBorders>
              <w:top w:val="single" w:sz="8" w:space="0" w:color="auto"/>
              <w:left w:val="nil"/>
              <w:bottom w:val="single" w:sz="8" w:space="0" w:color="auto"/>
              <w:right w:val="single" w:sz="8" w:space="0" w:color="auto"/>
            </w:tcBorders>
            <w:shd w:val="clear" w:color="000000" w:fill="D9D9D9"/>
            <w:noWrap/>
            <w:vAlign w:val="center"/>
            <w:hideMark/>
          </w:tcPr>
          <w:p w14:paraId="6410A97E" w14:textId="77777777" w:rsidR="0033001B" w:rsidRPr="0033001B" w:rsidRDefault="0033001B" w:rsidP="0033001B">
            <w:pPr>
              <w:jc w:val="center"/>
              <w:rPr>
                <w:rFonts w:ascii="Calibri" w:hAnsi="Calibri"/>
                <w:color w:val="000000"/>
                <w:sz w:val="16"/>
                <w:szCs w:val="16"/>
              </w:rPr>
            </w:pPr>
            <w:r w:rsidRPr="0033001B">
              <w:rPr>
                <w:rFonts w:ascii="Calibri" w:hAnsi="Calibri"/>
                <w:color w:val="000000"/>
                <w:sz w:val="16"/>
                <w:szCs w:val="16"/>
              </w:rPr>
              <w:t>47%</w:t>
            </w:r>
          </w:p>
        </w:tc>
      </w:tr>
    </w:tbl>
    <w:p w14:paraId="0A352990" w14:textId="77777777" w:rsidR="007512B9" w:rsidRDefault="007512B9" w:rsidP="00783E38"/>
    <w:p w14:paraId="7A7A272B" w14:textId="186AE04E" w:rsidR="00C750E5" w:rsidRDefault="00E24346" w:rsidP="00783E38">
      <w:r>
        <w:t xml:space="preserve">Sisemaise bilansijuhtimiseks ostetud reguleerimiste mahud vähenesid </w:t>
      </w:r>
      <w:r w:rsidR="00280F89">
        <w:t>augustis</w:t>
      </w:r>
      <w:r>
        <w:t xml:space="preserve"> mullusega võrreldes </w:t>
      </w:r>
      <w:r w:rsidR="00280F89">
        <w:t>7</w:t>
      </w:r>
      <w:r>
        <w:t xml:space="preserve">%. </w:t>
      </w:r>
      <w:r w:rsidR="00280F89">
        <w:t>Juhtimistarnete ostu osakaalude arvestuses oli pilt sama, mis 2014. aasta augustis – 79% moodustasid üles</w:t>
      </w:r>
      <w:r w:rsidR="0017539C">
        <w:t>-</w:t>
      </w:r>
      <w:r w:rsidR="00280F89">
        <w:t xml:space="preserve">reguleerimistarneid ning 21% avariireservide käivitamised. </w:t>
      </w:r>
      <w:r>
        <w:t xml:space="preserve">Juhtimistarnetest allareguleerimistarnete kogus langes sama perioodi võrdluses </w:t>
      </w:r>
      <w:r w:rsidR="00280F89">
        <w:t>21</w:t>
      </w:r>
      <w:r>
        <w:t xml:space="preserve">%. </w:t>
      </w:r>
      <w:r w:rsidR="00B1513A" w:rsidRPr="00E24346">
        <w:t xml:space="preserve">Süsteemiteenuste ostu- ja müügimahud </w:t>
      </w:r>
      <w:r w:rsidR="00280F89">
        <w:t>kasvasid</w:t>
      </w:r>
      <w:r w:rsidR="00B1513A" w:rsidRPr="00E24346">
        <w:t xml:space="preserve"> aastataguse ajaga võrreldes </w:t>
      </w:r>
      <w:r w:rsidRPr="00E24346">
        <w:t xml:space="preserve">veidi enam kui </w:t>
      </w:r>
      <w:r w:rsidR="00280F89">
        <w:t>kuus korda</w:t>
      </w:r>
      <w:r w:rsidR="00B1513A" w:rsidRPr="00E24346">
        <w:t xml:space="preserve">. </w:t>
      </w:r>
      <w:r w:rsidR="00BE1433">
        <w:t>Valdav osa nendest moodustasid</w:t>
      </w:r>
      <w:r w:rsidR="002B1895">
        <w:t xml:space="preserve"> </w:t>
      </w:r>
      <w:r w:rsidR="00280F89">
        <w:t>Eesti-Läti</w:t>
      </w:r>
      <w:r w:rsidR="00040183">
        <w:t xml:space="preserve"> ühenduste</w:t>
      </w:r>
      <w:r w:rsidR="00280F89">
        <w:t xml:space="preserve"> ülekoormuse likvideerimiseks tehtud </w:t>
      </w:r>
      <w:r w:rsidR="00280F89" w:rsidRPr="00280F89">
        <w:t>vastukaubandus</w:t>
      </w:r>
      <w:r w:rsidR="00280F89">
        <w:t>-</w:t>
      </w:r>
      <w:r w:rsidR="00280F89" w:rsidRPr="00280F89">
        <w:t>tehingud</w:t>
      </w:r>
      <w:r w:rsidR="00280F89">
        <w:t>.</w:t>
      </w:r>
      <w:r w:rsidR="00BE1433">
        <w:t xml:space="preserve"> </w:t>
      </w:r>
    </w:p>
    <w:p w14:paraId="76180E7F" w14:textId="77777777" w:rsidR="00CE4BC7" w:rsidRDefault="00CE4BC7" w:rsidP="00783E38"/>
    <w:p w14:paraId="44F3E6C6" w14:textId="77777777" w:rsidR="00040183" w:rsidRDefault="00040183" w:rsidP="00CE4BC7">
      <w:pPr>
        <w:jc w:val="left"/>
        <w:rPr>
          <w:rFonts w:cs="Arial"/>
          <w:b/>
          <w:bCs/>
          <w:iCs/>
          <w:color w:val="007087"/>
          <w:szCs w:val="20"/>
        </w:rPr>
      </w:pPr>
    </w:p>
    <w:p w14:paraId="5BE90C3D" w14:textId="77777777" w:rsidR="00040183" w:rsidRDefault="00040183" w:rsidP="00CE4BC7">
      <w:pPr>
        <w:jc w:val="left"/>
        <w:rPr>
          <w:rFonts w:cs="Arial"/>
          <w:b/>
          <w:bCs/>
          <w:iCs/>
          <w:color w:val="007087"/>
          <w:szCs w:val="20"/>
        </w:rPr>
      </w:pPr>
    </w:p>
    <w:p w14:paraId="16875B47" w14:textId="77777777" w:rsidR="00040183" w:rsidRDefault="00040183" w:rsidP="00CE4BC7">
      <w:pPr>
        <w:jc w:val="left"/>
        <w:rPr>
          <w:rFonts w:cs="Arial"/>
          <w:b/>
          <w:bCs/>
          <w:iCs/>
          <w:color w:val="007087"/>
          <w:szCs w:val="20"/>
        </w:rPr>
      </w:pPr>
    </w:p>
    <w:p w14:paraId="61C56179" w14:textId="77777777" w:rsidR="00040183" w:rsidRDefault="00040183" w:rsidP="00CE4BC7">
      <w:pPr>
        <w:jc w:val="left"/>
        <w:rPr>
          <w:rFonts w:cs="Arial"/>
          <w:b/>
          <w:bCs/>
          <w:iCs/>
          <w:color w:val="007087"/>
          <w:szCs w:val="20"/>
        </w:rPr>
      </w:pPr>
    </w:p>
    <w:p w14:paraId="6C393F03" w14:textId="77777777" w:rsidR="00040183" w:rsidRDefault="00040183" w:rsidP="00CE4BC7">
      <w:pPr>
        <w:jc w:val="left"/>
        <w:rPr>
          <w:rFonts w:cs="Arial"/>
          <w:b/>
          <w:bCs/>
          <w:iCs/>
          <w:color w:val="007087"/>
          <w:szCs w:val="20"/>
        </w:rPr>
      </w:pPr>
    </w:p>
    <w:p w14:paraId="6B33510B" w14:textId="77777777" w:rsidR="00040183" w:rsidRDefault="00040183" w:rsidP="00CE4BC7">
      <w:pPr>
        <w:jc w:val="left"/>
        <w:rPr>
          <w:rFonts w:cs="Arial"/>
          <w:b/>
          <w:bCs/>
          <w:iCs/>
          <w:color w:val="007087"/>
          <w:szCs w:val="20"/>
        </w:rPr>
      </w:pPr>
    </w:p>
    <w:p w14:paraId="2AB9160C" w14:textId="77777777" w:rsidR="00040183" w:rsidRDefault="00040183" w:rsidP="00CE4BC7">
      <w:pPr>
        <w:jc w:val="left"/>
        <w:rPr>
          <w:rFonts w:cs="Arial"/>
          <w:b/>
          <w:bCs/>
          <w:iCs/>
          <w:color w:val="007087"/>
          <w:szCs w:val="20"/>
        </w:rPr>
      </w:pPr>
    </w:p>
    <w:p w14:paraId="198F985D" w14:textId="77777777" w:rsidR="00040183" w:rsidRDefault="00040183" w:rsidP="00CE4BC7">
      <w:pPr>
        <w:jc w:val="left"/>
        <w:rPr>
          <w:rFonts w:cs="Arial"/>
          <w:b/>
          <w:bCs/>
          <w:iCs/>
          <w:color w:val="007087"/>
          <w:szCs w:val="20"/>
        </w:rPr>
      </w:pPr>
    </w:p>
    <w:p w14:paraId="34D4DEA2" w14:textId="77777777" w:rsidR="00040183" w:rsidRDefault="00040183" w:rsidP="00CE4BC7">
      <w:pPr>
        <w:jc w:val="left"/>
        <w:rPr>
          <w:rFonts w:cs="Arial"/>
          <w:b/>
          <w:bCs/>
          <w:iCs/>
          <w:color w:val="007087"/>
          <w:szCs w:val="20"/>
        </w:rPr>
      </w:pPr>
    </w:p>
    <w:p w14:paraId="656DC531" w14:textId="77777777" w:rsidR="00040183" w:rsidRDefault="00040183" w:rsidP="00CE4BC7">
      <w:pPr>
        <w:jc w:val="left"/>
        <w:rPr>
          <w:rFonts w:cs="Arial"/>
          <w:b/>
          <w:bCs/>
          <w:iCs/>
          <w:color w:val="007087"/>
          <w:szCs w:val="20"/>
        </w:rPr>
      </w:pPr>
    </w:p>
    <w:p w14:paraId="3F32C88F" w14:textId="77777777" w:rsidR="00040183" w:rsidRDefault="00040183" w:rsidP="00CE4BC7">
      <w:pPr>
        <w:jc w:val="left"/>
        <w:rPr>
          <w:rFonts w:cs="Arial"/>
          <w:b/>
          <w:bCs/>
          <w:iCs/>
          <w:color w:val="007087"/>
          <w:szCs w:val="20"/>
        </w:rPr>
      </w:pPr>
    </w:p>
    <w:p w14:paraId="1A44F509" w14:textId="77777777" w:rsidR="00040183" w:rsidRDefault="00040183" w:rsidP="00CE4BC7">
      <w:pPr>
        <w:jc w:val="left"/>
        <w:rPr>
          <w:rFonts w:cs="Arial"/>
          <w:b/>
          <w:bCs/>
          <w:iCs/>
          <w:color w:val="007087"/>
          <w:szCs w:val="20"/>
        </w:rPr>
      </w:pPr>
    </w:p>
    <w:p w14:paraId="62792100" w14:textId="77777777" w:rsidR="00040183" w:rsidRDefault="00040183" w:rsidP="00CE4BC7">
      <w:pPr>
        <w:jc w:val="left"/>
        <w:rPr>
          <w:rFonts w:cs="Arial"/>
          <w:b/>
          <w:bCs/>
          <w:iCs/>
          <w:color w:val="007087"/>
          <w:szCs w:val="20"/>
        </w:rPr>
      </w:pPr>
    </w:p>
    <w:p w14:paraId="5BF3E8D2" w14:textId="77777777" w:rsidR="00040183" w:rsidRDefault="00040183" w:rsidP="00CE4BC7">
      <w:pPr>
        <w:jc w:val="left"/>
        <w:rPr>
          <w:rFonts w:cs="Arial"/>
          <w:b/>
          <w:bCs/>
          <w:iCs/>
          <w:color w:val="007087"/>
          <w:szCs w:val="20"/>
        </w:rPr>
      </w:pPr>
    </w:p>
    <w:p w14:paraId="3737A8BD" w14:textId="77777777" w:rsidR="00040183" w:rsidRDefault="00040183" w:rsidP="00CE4BC7">
      <w:pPr>
        <w:jc w:val="left"/>
        <w:rPr>
          <w:rFonts w:cs="Arial"/>
          <w:b/>
          <w:bCs/>
          <w:iCs/>
          <w:color w:val="007087"/>
          <w:szCs w:val="20"/>
        </w:rPr>
      </w:pPr>
    </w:p>
    <w:p w14:paraId="6D513C70" w14:textId="77777777" w:rsidR="00040183" w:rsidRDefault="00040183" w:rsidP="00CE4BC7">
      <w:pPr>
        <w:jc w:val="left"/>
        <w:rPr>
          <w:rFonts w:cs="Arial"/>
          <w:b/>
          <w:bCs/>
          <w:iCs/>
          <w:color w:val="007087"/>
          <w:szCs w:val="20"/>
        </w:rPr>
      </w:pPr>
    </w:p>
    <w:p w14:paraId="60889676" w14:textId="77777777" w:rsidR="00040183" w:rsidRDefault="00040183" w:rsidP="00CE4BC7">
      <w:pPr>
        <w:jc w:val="left"/>
        <w:rPr>
          <w:rFonts w:cs="Arial"/>
          <w:b/>
          <w:bCs/>
          <w:iCs/>
          <w:color w:val="007087"/>
          <w:szCs w:val="20"/>
        </w:rPr>
      </w:pPr>
    </w:p>
    <w:p w14:paraId="5237CDC1" w14:textId="4C1055A5" w:rsidR="00CE4BC7" w:rsidRPr="00D9131B" w:rsidRDefault="00CE4BC7" w:rsidP="00CE4BC7">
      <w:pPr>
        <w:jc w:val="left"/>
        <w:rPr>
          <w:rFonts w:cs="Arial"/>
          <w:b/>
          <w:bCs/>
          <w:iCs/>
          <w:color w:val="007087"/>
          <w:szCs w:val="20"/>
        </w:rPr>
      </w:pPr>
      <w:r w:rsidRPr="00D9131B">
        <w:rPr>
          <w:rFonts w:cs="Arial"/>
          <w:b/>
          <w:bCs/>
          <w:iCs/>
          <w:color w:val="007087"/>
          <w:szCs w:val="20"/>
        </w:rPr>
        <w:lastRenderedPageBreak/>
        <w:t>Bilansihaldurite portfellid</w:t>
      </w:r>
    </w:p>
    <w:p w14:paraId="41DD3E5A" w14:textId="77777777" w:rsidR="00CE4BC7" w:rsidRDefault="00CE4BC7" w:rsidP="00CE4BC7">
      <w:pPr>
        <w:rPr>
          <w:szCs w:val="22"/>
        </w:rPr>
      </w:pPr>
    </w:p>
    <w:p w14:paraId="219F983B" w14:textId="60D4A234" w:rsidR="0017539C" w:rsidRDefault="00CE4BC7" w:rsidP="0017539C">
      <w:pPr>
        <w:rPr>
          <w:szCs w:val="22"/>
        </w:rPr>
      </w:pPr>
      <w:r>
        <w:rPr>
          <w:szCs w:val="22"/>
        </w:rPr>
        <w:t>Esialgsete bilansiaruannete alusel jagunesid Eesti elektrisüsteemis (EES) bilansihaldurite portfellide osa</w:t>
      </w:r>
      <w:r>
        <w:rPr>
          <w:szCs w:val="22"/>
        </w:rPr>
        <w:softHyphen/>
        <w:t>kaalud tarbimismahtude alusel järgmiselt:</w:t>
      </w:r>
    </w:p>
    <w:p w14:paraId="585F9DE6" w14:textId="77777777" w:rsidR="0017539C" w:rsidRPr="0017539C" w:rsidRDefault="0017539C" w:rsidP="0017539C">
      <w:pPr>
        <w:rPr>
          <w:szCs w:val="22"/>
        </w:rPr>
      </w:pPr>
    </w:p>
    <w:p w14:paraId="10EB9912" w14:textId="79341547" w:rsidR="00CE4BC7" w:rsidRPr="00B76A55" w:rsidRDefault="0017539C" w:rsidP="005A0C28">
      <w:pPr>
        <w:pStyle w:val="Caption"/>
        <w:jc w:val="left"/>
      </w:pPr>
      <w:r>
        <w:rPr>
          <w:noProof/>
        </w:rPr>
        <w:drawing>
          <wp:inline distT="0" distB="0" distL="0" distR="0" wp14:anchorId="769F0875" wp14:editId="164BE8F1">
            <wp:extent cx="2889885" cy="1816735"/>
            <wp:effectExtent l="0" t="0" r="571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89885" cy="1816735"/>
                    </a:xfrm>
                    <a:prstGeom prst="rect">
                      <a:avLst/>
                    </a:prstGeom>
                    <a:noFill/>
                  </pic:spPr>
                </pic:pic>
              </a:graphicData>
            </a:graphic>
          </wp:inline>
        </w:drawing>
      </w:r>
      <w:r w:rsidR="00CE4BC7" w:rsidRPr="00B76A55">
        <w:t xml:space="preserve">Bilansihaldurite portfellid tarbimismahtude alusel </w:t>
      </w:r>
      <w:r w:rsidR="00F02D4A">
        <w:t>augustis</w:t>
      </w:r>
      <w:r w:rsidR="00CE4BC7" w:rsidRPr="00B76A55">
        <w:t xml:space="preserve"> 2015 </w:t>
      </w:r>
    </w:p>
    <w:p w14:paraId="13F11008" w14:textId="395BF492" w:rsidR="00CE4BC7" w:rsidRDefault="00CE4BC7" w:rsidP="00CE4BC7">
      <w:pPr>
        <w:rPr>
          <w:sz w:val="16"/>
        </w:rPr>
      </w:pPr>
      <w:r w:rsidRPr="00B76A55">
        <w:rPr>
          <w:szCs w:val="22"/>
        </w:rPr>
        <w:t>Kõik Eesti bilansihaldurite portfellides olevad avatud tarnijad ja võrguettevõtjad on välja toodud Eleringi veebilehel:</w:t>
      </w:r>
      <w:r w:rsidRPr="00B76A55">
        <w:t xml:space="preserve"> </w:t>
      </w:r>
      <w:hyperlink r:id="rId34" w:history="1">
        <w:r w:rsidRPr="00B76A55">
          <w:rPr>
            <w:rStyle w:val="Hyperlink"/>
          </w:rPr>
          <w:t>http://elering.ee/bilansiteenus/</w:t>
        </w:r>
      </w:hyperlink>
      <w:r w:rsidRPr="00B76A55">
        <w:rPr>
          <w:sz w:val="16"/>
        </w:rPr>
        <w:t>.</w:t>
      </w:r>
    </w:p>
    <w:p w14:paraId="7354AC2A" w14:textId="77777777" w:rsidR="0017539C" w:rsidRDefault="0017539C" w:rsidP="00CE4BC7">
      <w:pPr>
        <w:rPr>
          <w:sz w:val="16"/>
        </w:rPr>
      </w:pPr>
    </w:p>
    <w:tbl>
      <w:tblPr>
        <w:tblW w:w="4300" w:type="dxa"/>
        <w:tblInd w:w="55" w:type="dxa"/>
        <w:tblCellMar>
          <w:left w:w="70" w:type="dxa"/>
          <w:right w:w="70" w:type="dxa"/>
        </w:tblCellMar>
        <w:tblLook w:val="04A0" w:firstRow="1" w:lastRow="0" w:firstColumn="1" w:lastColumn="0" w:noHBand="0" w:noVBand="1"/>
      </w:tblPr>
      <w:tblGrid>
        <w:gridCol w:w="3340"/>
        <w:gridCol w:w="960"/>
      </w:tblGrid>
      <w:tr w:rsidR="0017539C" w:rsidRPr="0017539C" w14:paraId="3DDD8912" w14:textId="77777777" w:rsidTr="0017539C">
        <w:trPr>
          <w:trHeight w:val="284"/>
        </w:trPr>
        <w:tc>
          <w:tcPr>
            <w:tcW w:w="3340"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1B3494AA" w14:textId="77777777" w:rsidR="0017539C" w:rsidRPr="0017539C" w:rsidRDefault="0017539C" w:rsidP="0017539C">
            <w:pPr>
              <w:jc w:val="left"/>
              <w:rPr>
                <w:rFonts w:ascii="Calibri" w:hAnsi="Calibri"/>
                <w:b/>
                <w:bCs/>
                <w:color w:val="FFFFFF"/>
                <w:sz w:val="16"/>
                <w:szCs w:val="16"/>
              </w:rPr>
            </w:pPr>
            <w:r w:rsidRPr="0017539C">
              <w:rPr>
                <w:rFonts w:ascii="Calibri" w:hAnsi="Calibri"/>
                <w:b/>
                <w:bCs/>
                <w:color w:val="FFFFFF"/>
                <w:sz w:val="16"/>
                <w:szCs w:val="16"/>
              </w:rPr>
              <w:t>Osakaal EES tarbimisest, %</w:t>
            </w:r>
          </w:p>
        </w:tc>
        <w:tc>
          <w:tcPr>
            <w:tcW w:w="960" w:type="dxa"/>
            <w:tcBorders>
              <w:top w:val="single" w:sz="8" w:space="0" w:color="auto"/>
              <w:left w:val="nil"/>
              <w:bottom w:val="single" w:sz="8" w:space="0" w:color="auto"/>
              <w:right w:val="single" w:sz="8" w:space="0" w:color="auto"/>
            </w:tcBorders>
            <w:shd w:val="clear" w:color="000000" w:fill="006272"/>
            <w:vAlign w:val="center"/>
            <w:hideMark/>
          </w:tcPr>
          <w:p w14:paraId="4B37FC79" w14:textId="77777777" w:rsidR="0017539C" w:rsidRPr="0017539C" w:rsidRDefault="0017539C" w:rsidP="0017539C">
            <w:pPr>
              <w:jc w:val="center"/>
              <w:rPr>
                <w:rFonts w:ascii="Calibri" w:hAnsi="Calibri"/>
                <w:b/>
                <w:bCs/>
                <w:color w:val="FFFFFF"/>
                <w:sz w:val="16"/>
                <w:szCs w:val="16"/>
              </w:rPr>
            </w:pPr>
            <w:r w:rsidRPr="0017539C">
              <w:rPr>
                <w:rFonts w:ascii="Calibri" w:hAnsi="Calibri"/>
                <w:b/>
                <w:bCs/>
                <w:color w:val="FFFFFF"/>
                <w:sz w:val="16"/>
                <w:szCs w:val="16"/>
              </w:rPr>
              <w:t>August 2015</w:t>
            </w:r>
          </w:p>
        </w:tc>
      </w:tr>
      <w:tr w:rsidR="0017539C" w:rsidRPr="0017539C" w14:paraId="52CD9608" w14:textId="77777777" w:rsidTr="0017539C">
        <w:trPr>
          <w:trHeight w:val="284"/>
        </w:trPr>
        <w:tc>
          <w:tcPr>
            <w:tcW w:w="3340" w:type="dxa"/>
            <w:tcBorders>
              <w:top w:val="nil"/>
              <w:left w:val="single" w:sz="8" w:space="0" w:color="auto"/>
              <w:bottom w:val="single" w:sz="8" w:space="0" w:color="auto"/>
              <w:right w:val="single" w:sz="8" w:space="0" w:color="auto"/>
            </w:tcBorders>
            <w:shd w:val="clear" w:color="000000" w:fill="D9D9D9"/>
            <w:noWrap/>
            <w:vAlign w:val="center"/>
            <w:hideMark/>
          </w:tcPr>
          <w:p w14:paraId="76E04C94" w14:textId="77777777" w:rsidR="0017539C" w:rsidRPr="0017539C" w:rsidRDefault="0017539C" w:rsidP="0017539C">
            <w:pPr>
              <w:jc w:val="left"/>
              <w:rPr>
                <w:rFonts w:ascii="Calibri" w:hAnsi="Calibri"/>
                <w:b/>
                <w:bCs/>
                <w:color w:val="000000"/>
                <w:sz w:val="16"/>
                <w:szCs w:val="16"/>
              </w:rPr>
            </w:pPr>
            <w:r w:rsidRPr="0017539C">
              <w:rPr>
                <w:rFonts w:ascii="Calibri" w:hAnsi="Calibri"/>
                <w:b/>
                <w:bCs/>
                <w:color w:val="000000"/>
                <w:sz w:val="16"/>
                <w:szCs w:val="16"/>
              </w:rPr>
              <w:t>Eesti Energia AS bilansiportfell</w:t>
            </w:r>
          </w:p>
        </w:tc>
        <w:tc>
          <w:tcPr>
            <w:tcW w:w="960" w:type="dxa"/>
            <w:tcBorders>
              <w:top w:val="nil"/>
              <w:left w:val="nil"/>
              <w:bottom w:val="single" w:sz="8" w:space="0" w:color="auto"/>
              <w:right w:val="single" w:sz="8" w:space="0" w:color="auto"/>
            </w:tcBorders>
            <w:shd w:val="clear" w:color="000000" w:fill="D9D9D9"/>
            <w:noWrap/>
            <w:vAlign w:val="center"/>
            <w:hideMark/>
          </w:tcPr>
          <w:p w14:paraId="15E6D031" w14:textId="77777777" w:rsidR="0017539C" w:rsidRPr="0017539C" w:rsidRDefault="0017539C" w:rsidP="0017539C">
            <w:pPr>
              <w:jc w:val="center"/>
              <w:rPr>
                <w:rFonts w:ascii="Calibri" w:hAnsi="Calibri"/>
                <w:b/>
                <w:bCs/>
                <w:color w:val="000000"/>
                <w:sz w:val="16"/>
                <w:szCs w:val="16"/>
              </w:rPr>
            </w:pPr>
            <w:r w:rsidRPr="0017539C">
              <w:rPr>
                <w:rFonts w:ascii="Calibri" w:hAnsi="Calibri"/>
                <w:b/>
                <w:bCs/>
                <w:color w:val="000000"/>
                <w:sz w:val="16"/>
                <w:szCs w:val="16"/>
              </w:rPr>
              <w:t>60,0%</w:t>
            </w:r>
          </w:p>
        </w:tc>
      </w:tr>
      <w:tr w:rsidR="0017539C" w:rsidRPr="0017539C" w14:paraId="7E27CDCA" w14:textId="77777777" w:rsidTr="0017539C">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34018D85" w14:textId="77777777" w:rsidR="0017539C" w:rsidRPr="0017539C" w:rsidRDefault="0017539C" w:rsidP="0017539C">
            <w:pPr>
              <w:rPr>
                <w:rFonts w:ascii="Calibri" w:hAnsi="Calibri"/>
                <w:color w:val="000000"/>
                <w:sz w:val="16"/>
                <w:szCs w:val="16"/>
              </w:rPr>
            </w:pPr>
            <w:r w:rsidRPr="0017539C">
              <w:rPr>
                <w:rFonts w:ascii="Calibri" w:hAnsi="Calibri"/>
                <w:color w:val="000000"/>
                <w:sz w:val="16"/>
                <w:szCs w:val="16"/>
              </w:rPr>
              <w:t>sh TS Energia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A9EEE46"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0,8%</w:t>
            </w:r>
          </w:p>
        </w:tc>
      </w:tr>
      <w:tr w:rsidR="0017539C" w:rsidRPr="0017539C" w14:paraId="684A373C" w14:textId="77777777" w:rsidTr="0017539C">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580EC0D5" w14:textId="77777777" w:rsidR="0017539C" w:rsidRPr="0017539C" w:rsidRDefault="0017539C" w:rsidP="0017539C">
            <w:pPr>
              <w:jc w:val="left"/>
              <w:rPr>
                <w:rFonts w:ascii="Calibri" w:hAnsi="Calibri"/>
                <w:b/>
                <w:bCs/>
                <w:color w:val="000000"/>
                <w:sz w:val="16"/>
                <w:szCs w:val="16"/>
              </w:rPr>
            </w:pPr>
            <w:r w:rsidRPr="0017539C">
              <w:rPr>
                <w:rFonts w:ascii="Calibri" w:hAnsi="Calibri"/>
                <w:b/>
                <w:bCs/>
                <w:color w:val="000000"/>
                <w:sz w:val="16"/>
                <w:szCs w:val="16"/>
              </w:rPr>
              <w:t>Baltic Energy Services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49088E5C" w14:textId="77777777" w:rsidR="0017539C" w:rsidRPr="0017539C" w:rsidRDefault="0017539C" w:rsidP="0017539C">
            <w:pPr>
              <w:jc w:val="center"/>
              <w:rPr>
                <w:rFonts w:ascii="Calibri" w:hAnsi="Calibri"/>
                <w:b/>
                <w:bCs/>
                <w:color w:val="000000"/>
                <w:sz w:val="16"/>
                <w:szCs w:val="16"/>
              </w:rPr>
            </w:pPr>
            <w:r w:rsidRPr="0017539C">
              <w:rPr>
                <w:rFonts w:ascii="Calibri" w:hAnsi="Calibri"/>
                <w:b/>
                <w:bCs/>
                <w:color w:val="000000"/>
                <w:sz w:val="16"/>
                <w:szCs w:val="16"/>
              </w:rPr>
              <w:t>11,8%</w:t>
            </w:r>
          </w:p>
        </w:tc>
      </w:tr>
      <w:tr w:rsidR="0017539C" w:rsidRPr="0017539C" w14:paraId="59893C6F" w14:textId="77777777" w:rsidTr="0017539C">
        <w:trPr>
          <w:trHeight w:val="284"/>
        </w:trPr>
        <w:tc>
          <w:tcPr>
            <w:tcW w:w="3340" w:type="dxa"/>
            <w:tcBorders>
              <w:top w:val="nil"/>
              <w:left w:val="single" w:sz="8" w:space="0" w:color="auto"/>
              <w:bottom w:val="single" w:sz="8" w:space="0" w:color="auto"/>
              <w:right w:val="single" w:sz="8" w:space="0" w:color="auto"/>
            </w:tcBorders>
            <w:shd w:val="clear" w:color="auto" w:fill="auto"/>
            <w:noWrap/>
            <w:vAlign w:val="center"/>
            <w:hideMark/>
          </w:tcPr>
          <w:p w14:paraId="0235F482" w14:textId="77777777" w:rsidR="0017539C" w:rsidRPr="0017539C" w:rsidRDefault="0017539C" w:rsidP="0017539C">
            <w:pPr>
              <w:jc w:val="left"/>
              <w:rPr>
                <w:rFonts w:ascii="Calibri" w:hAnsi="Calibri"/>
                <w:color w:val="000000"/>
                <w:sz w:val="16"/>
                <w:szCs w:val="16"/>
              </w:rPr>
            </w:pPr>
            <w:r w:rsidRPr="0017539C">
              <w:rPr>
                <w:rFonts w:ascii="Calibri" w:hAnsi="Calibri"/>
                <w:color w:val="000000"/>
                <w:sz w:val="16"/>
                <w:szCs w:val="16"/>
              </w:rPr>
              <w:t>sh VKG Energia osakaal</w:t>
            </w:r>
          </w:p>
        </w:tc>
        <w:tc>
          <w:tcPr>
            <w:tcW w:w="960" w:type="dxa"/>
            <w:tcBorders>
              <w:top w:val="nil"/>
              <w:left w:val="nil"/>
              <w:bottom w:val="single" w:sz="8" w:space="0" w:color="auto"/>
              <w:right w:val="single" w:sz="8" w:space="0" w:color="auto"/>
            </w:tcBorders>
            <w:shd w:val="clear" w:color="auto" w:fill="auto"/>
            <w:noWrap/>
            <w:vAlign w:val="center"/>
            <w:hideMark/>
          </w:tcPr>
          <w:p w14:paraId="6AF1CE6E"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3,6%</w:t>
            </w:r>
          </w:p>
        </w:tc>
      </w:tr>
      <w:tr w:rsidR="0017539C" w:rsidRPr="0017539C" w14:paraId="10A8C80E" w14:textId="77777777" w:rsidTr="0017539C">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00E06371" w14:textId="77777777" w:rsidR="0017539C" w:rsidRPr="0017539C" w:rsidRDefault="0017539C" w:rsidP="0017539C">
            <w:pPr>
              <w:rPr>
                <w:rFonts w:ascii="Calibri" w:hAnsi="Calibri"/>
                <w:color w:val="000000"/>
                <w:sz w:val="16"/>
                <w:szCs w:val="16"/>
              </w:rPr>
            </w:pPr>
            <w:r w:rsidRPr="0017539C">
              <w:rPr>
                <w:rFonts w:ascii="Calibri" w:hAnsi="Calibri"/>
                <w:color w:val="000000"/>
                <w:sz w:val="16"/>
                <w:szCs w:val="16"/>
              </w:rPr>
              <w:t>sh 220 Energia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B5395DB"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2,9%</w:t>
            </w:r>
          </w:p>
        </w:tc>
      </w:tr>
      <w:tr w:rsidR="0017539C" w:rsidRPr="0017539C" w14:paraId="7206071A" w14:textId="77777777" w:rsidTr="0017539C">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360F89B1" w14:textId="77777777" w:rsidR="0017539C" w:rsidRPr="0017539C" w:rsidRDefault="0017539C" w:rsidP="0017539C">
            <w:pPr>
              <w:rPr>
                <w:rFonts w:ascii="Calibri" w:hAnsi="Calibri"/>
                <w:color w:val="000000"/>
                <w:sz w:val="16"/>
                <w:szCs w:val="16"/>
              </w:rPr>
            </w:pPr>
            <w:r w:rsidRPr="0017539C">
              <w:rPr>
                <w:rFonts w:ascii="Calibri" w:hAnsi="Calibri"/>
                <w:color w:val="000000"/>
                <w:sz w:val="16"/>
                <w:szCs w:val="16"/>
              </w:rPr>
              <w:t>sh VKG Elektrivõrgud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D222585"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1,1%</w:t>
            </w:r>
          </w:p>
        </w:tc>
      </w:tr>
      <w:tr w:rsidR="0017539C" w:rsidRPr="0017539C" w14:paraId="4DCA5202" w14:textId="77777777" w:rsidTr="0017539C">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6C4B5B97" w14:textId="77777777" w:rsidR="0017539C" w:rsidRPr="0017539C" w:rsidRDefault="0017539C" w:rsidP="0017539C">
            <w:pPr>
              <w:rPr>
                <w:rFonts w:ascii="Calibri" w:hAnsi="Calibri"/>
                <w:color w:val="000000"/>
                <w:sz w:val="16"/>
                <w:szCs w:val="16"/>
              </w:rPr>
            </w:pPr>
            <w:r w:rsidRPr="0017539C">
              <w:rPr>
                <w:rFonts w:ascii="Calibri" w:hAnsi="Calibri"/>
                <w:color w:val="000000"/>
                <w:sz w:val="16"/>
                <w:szCs w:val="16"/>
              </w:rPr>
              <w:t>sh Sillamäe SEJ AS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205A652"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0,6%</w:t>
            </w:r>
          </w:p>
        </w:tc>
      </w:tr>
      <w:tr w:rsidR="0017539C" w:rsidRPr="0017539C" w14:paraId="47CE062D" w14:textId="77777777" w:rsidTr="0017539C">
        <w:trPr>
          <w:trHeight w:val="284"/>
        </w:trPr>
        <w:tc>
          <w:tcPr>
            <w:tcW w:w="3340" w:type="dxa"/>
            <w:tcBorders>
              <w:top w:val="nil"/>
              <w:left w:val="single" w:sz="8" w:space="0" w:color="auto"/>
              <w:bottom w:val="nil"/>
              <w:right w:val="nil"/>
            </w:tcBorders>
            <w:shd w:val="clear" w:color="auto" w:fill="auto"/>
            <w:noWrap/>
            <w:vAlign w:val="center"/>
            <w:hideMark/>
          </w:tcPr>
          <w:p w14:paraId="65B8F5BC" w14:textId="77777777" w:rsidR="0017539C" w:rsidRPr="0017539C" w:rsidRDefault="0017539C" w:rsidP="0017539C">
            <w:pPr>
              <w:rPr>
                <w:rFonts w:ascii="Calibri" w:hAnsi="Calibri"/>
                <w:color w:val="000000"/>
                <w:sz w:val="16"/>
                <w:szCs w:val="16"/>
              </w:rPr>
            </w:pPr>
            <w:r w:rsidRPr="0017539C">
              <w:rPr>
                <w:rFonts w:ascii="Calibri" w:hAnsi="Calibri"/>
                <w:color w:val="000000"/>
                <w:sz w:val="16"/>
                <w:szCs w:val="16"/>
              </w:rPr>
              <w:t>sh AS Loo Elekter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3B8136E"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0,3%</w:t>
            </w:r>
          </w:p>
        </w:tc>
      </w:tr>
      <w:tr w:rsidR="0017539C" w:rsidRPr="0017539C" w14:paraId="315B2FCA" w14:textId="77777777" w:rsidTr="0017539C">
        <w:trPr>
          <w:trHeight w:val="284"/>
        </w:trPr>
        <w:tc>
          <w:tcPr>
            <w:tcW w:w="33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CFD46C" w14:textId="77777777" w:rsidR="0017539C" w:rsidRPr="0017539C" w:rsidRDefault="0017539C" w:rsidP="0017539C">
            <w:pPr>
              <w:rPr>
                <w:rFonts w:ascii="Calibri" w:hAnsi="Calibri"/>
                <w:color w:val="000000"/>
                <w:sz w:val="16"/>
                <w:szCs w:val="16"/>
              </w:rPr>
            </w:pPr>
            <w:r w:rsidRPr="0017539C">
              <w:rPr>
                <w:rFonts w:ascii="Calibri" w:hAnsi="Calibri"/>
                <w:color w:val="000000"/>
                <w:sz w:val="16"/>
                <w:szCs w:val="16"/>
              </w:rPr>
              <w:t>sh ELVESO AS osakaal</w:t>
            </w:r>
          </w:p>
        </w:tc>
        <w:tc>
          <w:tcPr>
            <w:tcW w:w="960" w:type="dxa"/>
            <w:tcBorders>
              <w:top w:val="nil"/>
              <w:left w:val="nil"/>
              <w:bottom w:val="single" w:sz="8" w:space="0" w:color="auto"/>
              <w:right w:val="single" w:sz="8" w:space="0" w:color="auto"/>
            </w:tcBorders>
            <w:shd w:val="clear" w:color="auto" w:fill="auto"/>
            <w:noWrap/>
            <w:vAlign w:val="center"/>
            <w:hideMark/>
          </w:tcPr>
          <w:p w14:paraId="51151889"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0,2%</w:t>
            </w:r>
          </w:p>
        </w:tc>
      </w:tr>
      <w:tr w:rsidR="0017539C" w:rsidRPr="0017539C" w14:paraId="34C757AB" w14:textId="77777777" w:rsidTr="0017539C">
        <w:trPr>
          <w:trHeight w:val="284"/>
        </w:trPr>
        <w:tc>
          <w:tcPr>
            <w:tcW w:w="3340" w:type="dxa"/>
            <w:tcBorders>
              <w:top w:val="nil"/>
              <w:left w:val="single" w:sz="8" w:space="0" w:color="auto"/>
              <w:bottom w:val="nil"/>
              <w:right w:val="single" w:sz="8" w:space="0" w:color="auto"/>
            </w:tcBorders>
            <w:shd w:val="clear" w:color="auto" w:fill="auto"/>
            <w:noWrap/>
            <w:vAlign w:val="center"/>
            <w:hideMark/>
          </w:tcPr>
          <w:p w14:paraId="12452111" w14:textId="77777777" w:rsidR="0017539C" w:rsidRPr="0017539C" w:rsidRDefault="0017539C" w:rsidP="0017539C">
            <w:pPr>
              <w:rPr>
                <w:rFonts w:ascii="Calibri" w:hAnsi="Calibri"/>
                <w:color w:val="000000"/>
                <w:sz w:val="16"/>
                <w:szCs w:val="16"/>
              </w:rPr>
            </w:pPr>
            <w:r w:rsidRPr="0017539C">
              <w:rPr>
                <w:rFonts w:ascii="Calibri" w:hAnsi="Calibri"/>
                <w:color w:val="000000"/>
                <w:sz w:val="16"/>
                <w:szCs w:val="16"/>
              </w:rPr>
              <w:t>sh Starman AS osakaal</w:t>
            </w:r>
          </w:p>
        </w:tc>
        <w:tc>
          <w:tcPr>
            <w:tcW w:w="960" w:type="dxa"/>
            <w:tcBorders>
              <w:top w:val="nil"/>
              <w:left w:val="nil"/>
              <w:bottom w:val="single" w:sz="8" w:space="0" w:color="auto"/>
              <w:right w:val="single" w:sz="8" w:space="0" w:color="auto"/>
            </w:tcBorders>
            <w:shd w:val="clear" w:color="auto" w:fill="auto"/>
            <w:noWrap/>
            <w:vAlign w:val="center"/>
            <w:hideMark/>
          </w:tcPr>
          <w:p w14:paraId="01124400"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0,2%</w:t>
            </w:r>
          </w:p>
        </w:tc>
      </w:tr>
      <w:tr w:rsidR="0017539C" w:rsidRPr="0017539C" w14:paraId="724AB262" w14:textId="77777777" w:rsidTr="0017539C">
        <w:trPr>
          <w:trHeight w:val="284"/>
        </w:trPr>
        <w:tc>
          <w:tcPr>
            <w:tcW w:w="3340" w:type="dxa"/>
            <w:tcBorders>
              <w:top w:val="single" w:sz="8" w:space="0" w:color="auto"/>
              <w:left w:val="single" w:sz="8" w:space="0" w:color="auto"/>
              <w:bottom w:val="single" w:sz="8" w:space="0" w:color="auto"/>
              <w:right w:val="nil"/>
            </w:tcBorders>
            <w:shd w:val="clear" w:color="000000" w:fill="D9D9D9"/>
            <w:noWrap/>
            <w:vAlign w:val="center"/>
            <w:hideMark/>
          </w:tcPr>
          <w:p w14:paraId="5E7B0048" w14:textId="77777777" w:rsidR="0017539C" w:rsidRPr="0017539C" w:rsidRDefault="0017539C" w:rsidP="0017539C">
            <w:pPr>
              <w:jc w:val="left"/>
              <w:rPr>
                <w:rFonts w:ascii="Calibri" w:hAnsi="Calibri"/>
                <w:b/>
                <w:bCs/>
                <w:color w:val="000000"/>
                <w:sz w:val="16"/>
                <w:szCs w:val="16"/>
              </w:rPr>
            </w:pPr>
            <w:r w:rsidRPr="0017539C">
              <w:rPr>
                <w:rFonts w:ascii="Calibri" w:hAnsi="Calibri"/>
                <w:b/>
                <w:bCs/>
                <w:color w:val="000000"/>
                <w:sz w:val="16"/>
                <w:szCs w:val="16"/>
              </w:rPr>
              <w:t>Elektrum Eesti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2FC6A23C" w14:textId="77777777" w:rsidR="0017539C" w:rsidRPr="0017539C" w:rsidRDefault="0017539C" w:rsidP="0017539C">
            <w:pPr>
              <w:jc w:val="center"/>
              <w:rPr>
                <w:rFonts w:ascii="Calibri" w:hAnsi="Calibri"/>
                <w:b/>
                <w:bCs/>
                <w:color w:val="000000"/>
                <w:sz w:val="16"/>
                <w:szCs w:val="16"/>
              </w:rPr>
            </w:pPr>
            <w:r w:rsidRPr="0017539C">
              <w:rPr>
                <w:rFonts w:ascii="Calibri" w:hAnsi="Calibri"/>
                <w:b/>
                <w:bCs/>
                <w:color w:val="000000"/>
                <w:sz w:val="16"/>
                <w:szCs w:val="16"/>
              </w:rPr>
              <w:t>10,8%</w:t>
            </w:r>
          </w:p>
        </w:tc>
      </w:tr>
      <w:tr w:rsidR="0017539C" w:rsidRPr="0017539C" w14:paraId="1ABE2DD0" w14:textId="77777777" w:rsidTr="0017539C">
        <w:trPr>
          <w:trHeight w:val="284"/>
        </w:trPr>
        <w:tc>
          <w:tcPr>
            <w:tcW w:w="3340" w:type="dxa"/>
            <w:tcBorders>
              <w:top w:val="nil"/>
              <w:left w:val="single" w:sz="8" w:space="0" w:color="auto"/>
              <w:bottom w:val="single" w:sz="8" w:space="0" w:color="auto"/>
              <w:right w:val="single" w:sz="8" w:space="0" w:color="auto"/>
            </w:tcBorders>
            <w:shd w:val="clear" w:color="000000" w:fill="D9D9D9"/>
            <w:noWrap/>
            <w:vAlign w:val="center"/>
            <w:hideMark/>
          </w:tcPr>
          <w:p w14:paraId="36AA4A98" w14:textId="77777777" w:rsidR="0017539C" w:rsidRPr="0017539C" w:rsidRDefault="0017539C" w:rsidP="0017539C">
            <w:pPr>
              <w:jc w:val="left"/>
              <w:rPr>
                <w:rFonts w:ascii="Calibri" w:hAnsi="Calibri"/>
                <w:b/>
                <w:bCs/>
                <w:color w:val="000000"/>
                <w:sz w:val="16"/>
                <w:szCs w:val="16"/>
              </w:rPr>
            </w:pPr>
            <w:r w:rsidRPr="0017539C">
              <w:rPr>
                <w:rFonts w:ascii="Calibri" w:hAnsi="Calibri"/>
                <w:b/>
                <w:bCs/>
                <w:color w:val="000000"/>
                <w:sz w:val="16"/>
                <w:szCs w:val="16"/>
              </w:rPr>
              <w:t>Nordic Power Management OÜ bilansiportfell</w:t>
            </w:r>
          </w:p>
        </w:tc>
        <w:tc>
          <w:tcPr>
            <w:tcW w:w="960" w:type="dxa"/>
            <w:tcBorders>
              <w:top w:val="nil"/>
              <w:left w:val="nil"/>
              <w:bottom w:val="single" w:sz="8" w:space="0" w:color="auto"/>
              <w:right w:val="single" w:sz="8" w:space="0" w:color="auto"/>
            </w:tcBorders>
            <w:shd w:val="clear" w:color="000000" w:fill="D9D9D9"/>
            <w:noWrap/>
            <w:vAlign w:val="center"/>
            <w:hideMark/>
          </w:tcPr>
          <w:p w14:paraId="3DFC7FC3" w14:textId="77777777" w:rsidR="0017539C" w:rsidRPr="0017539C" w:rsidRDefault="0017539C" w:rsidP="0017539C">
            <w:pPr>
              <w:jc w:val="center"/>
              <w:rPr>
                <w:rFonts w:ascii="Calibri" w:hAnsi="Calibri"/>
                <w:b/>
                <w:bCs/>
                <w:color w:val="000000"/>
                <w:sz w:val="16"/>
                <w:szCs w:val="16"/>
              </w:rPr>
            </w:pPr>
            <w:r w:rsidRPr="0017539C">
              <w:rPr>
                <w:rFonts w:ascii="Calibri" w:hAnsi="Calibri"/>
                <w:b/>
                <w:bCs/>
                <w:color w:val="000000"/>
                <w:sz w:val="16"/>
                <w:szCs w:val="16"/>
              </w:rPr>
              <w:t>6,2%</w:t>
            </w:r>
          </w:p>
        </w:tc>
      </w:tr>
      <w:tr w:rsidR="0017539C" w:rsidRPr="0017539C" w14:paraId="01F152B6" w14:textId="77777777" w:rsidTr="0017539C">
        <w:trPr>
          <w:trHeight w:val="284"/>
        </w:trPr>
        <w:tc>
          <w:tcPr>
            <w:tcW w:w="3340" w:type="dxa"/>
            <w:tcBorders>
              <w:top w:val="nil"/>
              <w:left w:val="single" w:sz="8" w:space="0" w:color="auto"/>
              <w:bottom w:val="single" w:sz="8" w:space="0" w:color="auto"/>
              <w:right w:val="single" w:sz="8" w:space="0" w:color="auto"/>
            </w:tcBorders>
            <w:shd w:val="clear" w:color="auto" w:fill="auto"/>
            <w:noWrap/>
            <w:vAlign w:val="center"/>
            <w:hideMark/>
          </w:tcPr>
          <w:p w14:paraId="0CF05377" w14:textId="77777777" w:rsidR="0017539C" w:rsidRPr="0017539C" w:rsidRDefault="0017539C" w:rsidP="0017539C">
            <w:pPr>
              <w:jc w:val="left"/>
              <w:rPr>
                <w:rFonts w:ascii="Calibri" w:hAnsi="Calibri"/>
                <w:color w:val="000000"/>
                <w:sz w:val="16"/>
                <w:szCs w:val="16"/>
              </w:rPr>
            </w:pPr>
            <w:r w:rsidRPr="0017539C">
              <w:rPr>
                <w:rFonts w:ascii="Calibri" w:hAnsi="Calibri"/>
                <w:color w:val="000000"/>
                <w:sz w:val="16"/>
                <w:szCs w:val="16"/>
              </w:rPr>
              <w:t>sh Imatra Elekter AS osakaal</w:t>
            </w:r>
          </w:p>
        </w:tc>
        <w:tc>
          <w:tcPr>
            <w:tcW w:w="960" w:type="dxa"/>
            <w:tcBorders>
              <w:top w:val="nil"/>
              <w:left w:val="nil"/>
              <w:bottom w:val="single" w:sz="8" w:space="0" w:color="auto"/>
              <w:right w:val="single" w:sz="8" w:space="0" w:color="auto"/>
            </w:tcBorders>
            <w:shd w:val="clear" w:color="auto" w:fill="auto"/>
            <w:noWrap/>
            <w:vAlign w:val="center"/>
            <w:hideMark/>
          </w:tcPr>
          <w:p w14:paraId="7ABEB9F8"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2,0%</w:t>
            </w:r>
          </w:p>
        </w:tc>
      </w:tr>
      <w:tr w:rsidR="0017539C" w:rsidRPr="0017539C" w14:paraId="522D56EA" w14:textId="77777777" w:rsidTr="0017539C">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21FECE16" w14:textId="77777777" w:rsidR="0017539C" w:rsidRPr="0017539C" w:rsidRDefault="0017539C" w:rsidP="0017539C">
            <w:pPr>
              <w:jc w:val="left"/>
              <w:rPr>
                <w:rFonts w:ascii="Calibri" w:hAnsi="Calibri"/>
                <w:color w:val="000000"/>
                <w:sz w:val="16"/>
                <w:szCs w:val="16"/>
              </w:rPr>
            </w:pPr>
            <w:r w:rsidRPr="0017539C">
              <w:rPr>
                <w:rFonts w:ascii="Calibri" w:hAnsi="Calibri"/>
                <w:color w:val="000000"/>
                <w:sz w:val="16"/>
                <w:szCs w:val="16"/>
              </w:rPr>
              <w:t>sh Eesti Gaas AS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734DDCA" w14:textId="77777777" w:rsidR="0017539C" w:rsidRPr="0017539C" w:rsidRDefault="0017539C" w:rsidP="0017539C">
            <w:pPr>
              <w:jc w:val="center"/>
              <w:rPr>
                <w:rFonts w:ascii="Calibri" w:hAnsi="Calibri"/>
                <w:color w:val="000000"/>
                <w:sz w:val="16"/>
                <w:szCs w:val="16"/>
              </w:rPr>
            </w:pPr>
            <w:r w:rsidRPr="0017539C">
              <w:rPr>
                <w:rFonts w:ascii="Calibri" w:hAnsi="Calibri"/>
                <w:color w:val="000000"/>
                <w:sz w:val="16"/>
                <w:szCs w:val="16"/>
              </w:rPr>
              <w:t>0,1%</w:t>
            </w:r>
          </w:p>
        </w:tc>
      </w:tr>
      <w:tr w:rsidR="0017539C" w:rsidRPr="0017539C" w14:paraId="039B6DE1" w14:textId="77777777" w:rsidTr="0017539C">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306C2241" w14:textId="77777777" w:rsidR="0017539C" w:rsidRPr="0017539C" w:rsidRDefault="0017539C" w:rsidP="0017539C">
            <w:pPr>
              <w:jc w:val="left"/>
              <w:rPr>
                <w:rFonts w:ascii="Calibri" w:hAnsi="Calibri"/>
                <w:b/>
                <w:bCs/>
                <w:color w:val="000000"/>
                <w:sz w:val="16"/>
                <w:szCs w:val="16"/>
              </w:rPr>
            </w:pPr>
            <w:r w:rsidRPr="0017539C">
              <w:rPr>
                <w:rFonts w:ascii="Calibri" w:hAnsi="Calibri"/>
                <w:b/>
                <w:bCs/>
                <w:color w:val="000000"/>
                <w:sz w:val="16"/>
                <w:szCs w:val="16"/>
              </w:rPr>
              <w:t>Alexela Energia AS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3F6AE9E3" w14:textId="77777777" w:rsidR="0017539C" w:rsidRPr="0017539C" w:rsidRDefault="0017539C" w:rsidP="0017539C">
            <w:pPr>
              <w:jc w:val="center"/>
              <w:rPr>
                <w:rFonts w:ascii="Calibri" w:hAnsi="Calibri"/>
                <w:b/>
                <w:bCs/>
                <w:color w:val="000000"/>
                <w:sz w:val="16"/>
                <w:szCs w:val="16"/>
              </w:rPr>
            </w:pPr>
            <w:r w:rsidRPr="0017539C">
              <w:rPr>
                <w:rFonts w:ascii="Calibri" w:hAnsi="Calibri"/>
                <w:b/>
                <w:bCs/>
                <w:color w:val="000000"/>
                <w:sz w:val="16"/>
                <w:szCs w:val="16"/>
              </w:rPr>
              <w:t>4,0%</w:t>
            </w:r>
          </w:p>
        </w:tc>
      </w:tr>
      <w:tr w:rsidR="0017539C" w:rsidRPr="0017539C" w14:paraId="18D42236" w14:textId="77777777" w:rsidTr="0017539C">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7CD2FDFE" w14:textId="77777777" w:rsidR="0017539C" w:rsidRPr="0017539C" w:rsidRDefault="0017539C" w:rsidP="0017539C">
            <w:pPr>
              <w:jc w:val="left"/>
              <w:rPr>
                <w:rFonts w:ascii="Calibri" w:hAnsi="Calibri"/>
                <w:b/>
                <w:bCs/>
                <w:color w:val="000000"/>
                <w:sz w:val="16"/>
                <w:szCs w:val="16"/>
              </w:rPr>
            </w:pPr>
            <w:r w:rsidRPr="0017539C">
              <w:rPr>
                <w:rFonts w:ascii="Calibri" w:hAnsi="Calibri"/>
                <w:b/>
                <w:bCs/>
                <w:color w:val="000000"/>
                <w:sz w:val="16"/>
                <w:szCs w:val="16"/>
              </w:rPr>
              <w:t>Inter Rao Eesti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4566EE63" w14:textId="77777777" w:rsidR="0017539C" w:rsidRPr="0017539C" w:rsidRDefault="0017539C" w:rsidP="0017539C">
            <w:pPr>
              <w:jc w:val="center"/>
              <w:rPr>
                <w:rFonts w:ascii="Calibri" w:hAnsi="Calibri"/>
                <w:b/>
                <w:bCs/>
                <w:color w:val="000000"/>
                <w:sz w:val="16"/>
                <w:szCs w:val="16"/>
              </w:rPr>
            </w:pPr>
            <w:r w:rsidRPr="0017539C">
              <w:rPr>
                <w:rFonts w:ascii="Calibri" w:hAnsi="Calibri"/>
                <w:b/>
                <w:bCs/>
                <w:color w:val="000000"/>
                <w:sz w:val="16"/>
                <w:szCs w:val="16"/>
              </w:rPr>
              <w:t>2,0%</w:t>
            </w:r>
          </w:p>
        </w:tc>
      </w:tr>
      <w:tr w:rsidR="0017539C" w:rsidRPr="0017539C" w14:paraId="4255DEE4" w14:textId="77777777" w:rsidTr="0017539C">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1D3127B8" w14:textId="77777777" w:rsidR="0017539C" w:rsidRPr="0017539C" w:rsidRDefault="0017539C" w:rsidP="0017539C">
            <w:pPr>
              <w:jc w:val="left"/>
              <w:rPr>
                <w:rFonts w:ascii="Calibri" w:hAnsi="Calibri"/>
                <w:b/>
                <w:bCs/>
                <w:color w:val="000000"/>
                <w:sz w:val="16"/>
                <w:szCs w:val="16"/>
              </w:rPr>
            </w:pPr>
            <w:r w:rsidRPr="0017539C">
              <w:rPr>
                <w:rFonts w:ascii="Calibri" w:hAnsi="Calibri"/>
                <w:b/>
                <w:bCs/>
                <w:color w:val="000000"/>
                <w:sz w:val="16"/>
                <w:szCs w:val="16"/>
              </w:rPr>
              <w:t>Eleringi võrgukaod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01CD76DE" w14:textId="77777777" w:rsidR="0017539C" w:rsidRPr="0017539C" w:rsidRDefault="0017539C" w:rsidP="0017539C">
            <w:pPr>
              <w:jc w:val="center"/>
              <w:rPr>
                <w:rFonts w:ascii="Calibri" w:hAnsi="Calibri"/>
                <w:b/>
                <w:bCs/>
                <w:color w:val="000000"/>
                <w:sz w:val="16"/>
                <w:szCs w:val="16"/>
              </w:rPr>
            </w:pPr>
            <w:r w:rsidRPr="0017539C">
              <w:rPr>
                <w:rFonts w:ascii="Calibri" w:hAnsi="Calibri"/>
                <w:b/>
                <w:bCs/>
                <w:color w:val="000000"/>
                <w:sz w:val="16"/>
                <w:szCs w:val="16"/>
              </w:rPr>
              <w:t>5,1%</w:t>
            </w:r>
          </w:p>
        </w:tc>
      </w:tr>
    </w:tbl>
    <w:p w14:paraId="6C74857B" w14:textId="77777777" w:rsidR="00C23783" w:rsidRDefault="00C23783" w:rsidP="00CE4BC7">
      <w:pPr>
        <w:rPr>
          <w:sz w:val="16"/>
        </w:rPr>
      </w:pPr>
    </w:p>
    <w:p w14:paraId="326E8EA4" w14:textId="3E38878E" w:rsidR="003E6540" w:rsidRDefault="003E6540" w:rsidP="003E6540">
      <w:pPr>
        <w:rPr>
          <w:rFonts w:cs="Arial"/>
          <w:bCs/>
          <w:iCs/>
          <w:szCs w:val="20"/>
        </w:rPr>
      </w:pPr>
      <w:r w:rsidRPr="003E6540">
        <w:rPr>
          <w:rFonts w:cs="Arial"/>
          <w:bCs/>
          <w:iCs/>
          <w:szCs w:val="20"/>
        </w:rPr>
        <w:t>Tabelis on bilansihalduri</w:t>
      </w:r>
      <w:r>
        <w:rPr>
          <w:rFonts w:cs="Arial"/>
          <w:bCs/>
          <w:iCs/>
          <w:szCs w:val="20"/>
        </w:rPr>
        <w:t>te portfellide osakaalud süstee</w:t>
      </w:r>
      <w:r w:rsidRPr="003E6540">
        <w:rPr>
          <w:rFonts w:cs="Arial"/>
          <w:bCs/>
          <w:iCs/>
          <w:szCs w:val="20"/>
        </w:rPr>
        <w:t>mi tarbimisest arvutatu</w:t>
      </w:r>
      <w:r>
        <w:rPr>
          <w:rFonts w:cs="Arial"/>
          <w:bCs/>
          <w:iCs/>
          <w:szCs w:val="20"/>
        </w:rPr>
        <w:t>d bilansihalduri bilansipiirkon</w:t>
      </w:r>
      <w:r w:rsidRPr="003E6540">
        <w:rPr>
          <w:rFonts w:cs="Arial"/>
          <w:bCs/>
          <w:iCs/>
          <w:szCs w:val="20"/>
        </w:rPr>
        <w:t>nas mõõdetud tarbimi</w:t>
      </w:r>
      <w:r>
        <w:rPr>
          <w:rFonts w:cs="Arial"/>
          <w:bCs/>
          <w:iCs/>
          <w:szCs w:val="20"/>
        </w:rPr>
        <w:t>se kogumahu alusel. Bilansiport</w:t>
      </w:r>
      <w:r w:rsidRPr="003E6540">
        <w:rPr>
          <w:rFonts w:cs="Arial"/>
          <w:bCs/>
          <w:iCs/>
          <w:szCs w:val="20"/>
        </w:rPr>
        <w:t>fellide turuosad ei ühti bilansihaldurite enda osadega elektrimüügil lõpptarbijatele, kuna b</w:t>
      </w:r>
      <w:r>
        <w:rPr>
          <w:rFonts w:cs="Arial"/>
          <w:bCs/>
          <w:iCs/>
          <w:szCs w:val="20"/>
        </w:rPr>
        <w:t>ilansiportfell sisal</w:t>
      </w:r>
      <w:r w:rsidRPr="003E6540">
        <w:rPr>
          <w:rFonts w:cs="Arial"/>
          <w:bCs/>
          <w:iCs/>
          <w:szCs w:val="20"/>
        </w:rPr>
        <w:t>dab ka portfelli kuulu</w:t>
      </w:r>
      <w:r>
        <w:rPr>
          <w:rFonts w:cs="Arial"/>
          <w:bCs/>
          <w:iCs/>
          <w:szCs w:val="20"/>
        </w:rPr>
        <w:t>vate teiste müüjate elektrikogu</w:t>
      </w:r>
      <w:r w:rsidRPr="003E6540">
        <w:rPr>
          <w:rFonts w:cs="Arial"/>
          <w:bCs/>
          <w:iCs/>
          <w:szCs w:val="20"/>
        </w:rPr>
        <w:t>seid.</w:t>
      </w:r>
    </w:p>
    <w:p w14:paraId="025CC2B3" w14:textId="5662E8F7" w:rsidR="003E6540" w:rsidRPr="003E6540" w:rsidRDefault="003E6540" w:rsidP="003E6540">
      <w:pPr>
        <w:rPr>
          <w:rFonts w:cs="Arial"/>
          <w:bCs/>
          <w:iCs/>
          <w:szCs w:val="20"/>
        </w:rPr>
      </w:pPr>
      <w:r w:rsidRPr="003E6540">
        <w:rPr>
          <w:rFonts w:cs="Arial"/>
          <w:bCs/>
          <w:iCs/>
          <w:szCs w:val="20"/>
        </w:rPr>
        <w:t xml:space="preserve"> </w:t>
      </w:r>
    </w:p>
    <w:p w14:paraId="2AB25E0D" w14:textId="77777777" w:rsidR="0017539C" w:rsidRDefault="003E6540" w:rsidP="0017539C">
      <w:pPr>
        <w:rPr>
          <w:rFonts w:cs="Arial"/>
          <w:bCs/>
          <w:iCs/>
          <w:szCs w:val="20"/>
        </w:rPr>
      </w:pPr>
      <w:r w:rsidRPr="003E6540">
        <w:rPr>
          <w:rFonts w:cs="Arial"/>
          <w:bCs/>
          <w:iCs/>
          <w:szCs w:val="20"/>
        </w:rPr>
        <w:t xml:space="preserve">Bilansihaldurite portfellide osakaalud vastavalt tootmis-mahtudele jagunesid </w:t>
      </w:r>
      <w:r w:rsidR="00F02D4A">
        <w:rPr>
          <w:rFonts w:cs="Arial"/>
          <w:bCs/>
          <w:iCs/>
          <w:szCs w:val="20"/>
        </w:rPr>
        <w:t>augustis</w:t>
      </w:r>
      <w:r w:rsidRPr="003E6540">
        <w:rPr>
          <w:rFonts w:cs="Arial"/>
          <w:bCs/>
          <w:iCs/>
          <w:szCs w:val="20"/>
        </w:rPr>
        <w:t xml:space="preserve"> järgnevalt: Eesti Energia AS </w:t>
      </w:r>
      <w:r w:rsidR="0017539C">
        <w:rPr>
          <w:rFonts w:cs="Arial"/>
          <w:bCs/>
          <w:iCs/>
          <w:szCs w:val="20"/>
        </w:rPr>
        <w:t>88</w:t>
      </w:r>
      <w:r w:rsidR="00427485">
        <w:rPr>
          <w:rFonts w:cs="Arial"/>
          <w:bCs/>
          <w:iCs/>
          <w:szCs w:val="20"/>
        </w:rPr>
        <w:t>%,</w:t>
      </w:r>
      <w:r w:rsidRPr="003E6540">
        <w:rPr>
          <w:rFonts w:cs="Arial"/>
          <w:bCs/>
          <w:iCs/>
          <w:szCs w:val="20"/>
        </w:rPr>
        <w:t xml:space="preserve"> </w:t>
      </w:r>
      <w:r w:rsidR="00427485" w:rsidRPr="00427485">
        <w:rPr>
          <w:rFonts w:cs="Arial"/>
          <w:bCs/>
          <w:iCs/>
          <w:szCs w:val="20"/>
        </w:rPr>
        <w:t xml:space="preserve">Nordic Power Management OÜ </w:t>
      </w:r>
      <w:r w:rsidR="0017539C">
        <w:rPr>
          <w:rFonts w:cs="Arial"/>
          <w:bCs/>
          <w:iCs/>
          <w:szCs w:val="20"/>
        </w:rPr>
        <w:t>7% ja</w:t>
      </w:r>
      <w:r w:rsidR="0017539C" w:rsidRPr="0017539C">
        <w:rPr>
          <w:rFonts w:cs="Arial"/>
          <w:bCs/>
          <w:iCs/>
          <w:szCs w:val="20"/>
        </w:rPr>
        <w:t xml:space="preserve"> Baltic Energy Services OÜ 6%</w:t>
      </w:r>
      <w:r w:rsidR="0017539C">
        <w:rPr>
          <w:rFonts w:cs="Arial"/>
          <w:bCs/>
          <w:iCs/>
          <w:szCs w:val="20"/>
        </w:rPr>
        <w:t>.</w:t>
      </w:r>
    </w:p>
    <w:p w14:paraId="1BF42F00" w14:textId="17CEDC63" w:rsidR="00C47686" w:rsidRPr="0017539C" w:rsidRDefault="00C47686" w:rsidP="0017539C">
      <w:pPr>
        <w:rPr>
          <w:rFonts w:cs="Arial"/>
          <w:bCs/>
          <w:iCs/>
          <w:szCs w:val="20"/>
        </w:rPr>
      </w:pPr>
      <w:r w:rsidRPr="00D9131B">
        <w:rPr>
          <w:rFonts w:cs="Arial"/>
          <w:b/>
          <w:bCs/>
          <w:iCs/>
          <w:color w:val="007087"/>
          <w:szCs w:val="20"/>
        </w:rPr>
        <w:lastRenderedPageBreak/>
        <w:t>Bilansienergia hind</w:t>
      </w:r>
    </w:p>
    <w:p w14:paraId="2966D8B3" w14:textId="77777777" w:rsidR="00783E38" w:rsidRPr="00783E38" w:rsidRDefault="00783E38" w:rsidP="00783E38">
      <w:pPr>
        <w:rPr>
          <w:b/>
        </w:rPr>
      </w:pPr>
    </w:p>
    <w:p w14:paraId="760BB81F" w14:textId="41D284C9" w:rsidR="00783E38" w:rsidRPr="00E84EC1" w:rsidRDefault="00783E38" w:rsidP="00783E38">
      <w:r w:rsidRPr="004373F3">
        <w:t xml:space="preserve">Eesti elektrisüsteemile lõplikuks kaalutud keskmiseks avatud tarne impordihinnaks kujunes </w:t>
      </w:r>
      <w:r w:rsidR="00345D3C">
        <w:t>71,91</w:t>
      </w:r>
      <w:r w:rsidRPr="004373F3">
        <w:t xml:space="preserve"> </w:t>
      </w:r>
      <w:r w:rsidR="002B1031" w:rsidRPr="004373F3">
        <w:t>€</w:t>
      </w:r>
      <w:r w:rsidRPr="004373F3">
        <w:t xml:space="preserve">/MWh, mis on 2014. aasta sama perioodiga võrreldes </w:t>
      </w:r>
      <w:r w:rsidR="00345D3C">
        <w:t>neljandiku võrra</w:t>
      </w:r>
      <w:r w:rsidRPr="004373F3">
        <w:t xml:space="preserve"> soodsam hind. Eesti elektrisüsteemi lõplikuks kaalutud keskmiseks avatud tarne ekspordihinnaks kujunes </w:t>
      </w:r>
      <w:r w:rsidR="00030091">
        <w:t>18,</w:t>
      </w:r>
      <w:r w:rsidR="00345D3C">
        <w:t>44</w:t>
      </w:r>
      <w:r w:rsidRPr="004373F3">
        <w:t xml:space="preserve"> </w:t>
      </w:r>
      <w:r w:rsidR="002B1031" w:rsidRPr="004373F3">
        <w:t>€</w:t>
      </w:r>
      <w:r w:rsidRPr="004373F3">
        <w:t>/MWh</w:t>
      </w:r>
      <w:r w:rsidR="008500D9" w:rsidRPr="004373F3">
        <w:t>,</w:t>
      </w:r>
      <w:r w:rsidR="00E84EC1" w:rsidRPr="004373F3">
        <w:t xml:space="preserve"> </w:t>
      </w:r>
      <w:r w:rsidR="008500D9" w:rsidRPr="004373F3">
        <w:t>mis on</w:t>
      </w:r>
      <w:r w:rsidRPr="004373F3">
        <w:t xml:space="preserve"> </w:t>
      </w:r>
      <w:r w:rsidR="00345D3C">
        <w:t>2</w:t>
      </w:r>
      <w:r w:rsidR="00E84EC1" w:rsidRPr="004373F3">
        <w:t>%</w:t>
      </w:r>
      <w:r w:rsidRPr="004373F3">
        <w:t xml:space="preserve"> madalam</w:t>
      </w:r>
      <w:r w:rsidR="00E84EC1" w:rsidRPr="004373F3">
        <w:t xml:space="preserve"> hind</w:t>
      </w:r>
      <w:r w:rsidRPr="004373F3">
        <w:t xml:space="preserve"> kui aasta tagasi samal ajal.</w:t>
      </w:r>
    </w:p>
    <w:p w14:paraId="0F174873" w14:textId="77777777" w:rsidR="00783E38" w:rsidRPr="00FB3B7F" w:rsidRDefault="00783E38" w:rsidP="00783E38">
      <w:pPr>
        <w:rPr>
          <w:highlight w:val="yellow"/>
        </w:rPr>
      </w:pPr>
    </w:p>
    <w:p w14:paraId="65335407" w14:textId="5F123365" w:rsidR="003E6540" w:rsidRDefault="00783E38" w:rsidP="00783E38">
      <w:r w:rsidRPr="00E84EC1">
        <w:t xml:space="preserve">Möödunud kuu keskmiseks sisemaise bilansienergia müügihinnaks kujunes </w:t>
      </w:r>
      <w:r w:rsidR="00345D3C">
        <w:t>35,73</w:t>
      </w:r>
      <w:r w:rsidRPr="00E84EC1">
        <w:t xml:space="preserve"> €/MWh kohta ning sisemaise bilansienergia ostuhinnaks </w:t>
      </w:r>
      <w:r w:rsidR="00345D3C">
        <w:t>30,83</w:t>
      </w:r>
      <w:r w:rsidRPr="00E84EC1">
        <w:t xml:space="preserve"> €/MWh kohta. </w:t>
      </w:r>
      <w:r w:rsidR="00345D3C">
        <w:t>Augusti</w:t>
      </w:r>
      <w:r w:rsidR="006525A2">
        <w:t xml:space="preserve">kuu bilansienergia madalaim ostuhind oli miinus </w:t>
      </w:r>
      <w:r w:rsidR="00345D3C">
        <w:t>6</w:t>
      </w:r>
      <w:r w:rsidR="006525A2">
        <w:t xml:space="preserve"> €/MWh</w:t>
      </w:r>
      <w:r w:rsidR="00572F1A">
        <w:t>, mille tingis Soomest tellitud allareguleerimistarne negatiivne tariif.</w:t>
      </w:r>
    </w:p>
    <w:p w14:paraId="6A504C08" w14:textId="77777777" w:rsidR="00A16DA4" w:rsidRDefault="00A16DA4" w:rsidP="00783E38"/>
    <w:tbl>
      <w:tblPr>
        <w:tblW w:w="4640" w:type="dxa"/>
        <w:tblInd w:w="55" w:type="dxa"/>
        <w:tblCellMar>
          <w:left w:w="70" w:type="dxa"/>
          <w:right w:w="70" w:type="dxa"/>
        </w:tblCellMar>
        <w:tblLook w:val="04A0" w:firstRow="1" w:lastRow="0" w:firstColumn="1" w:lastColumn="0" w:noHBand="0" w:noVBand="1"/>
      </w:tblPr>
      <w:tblGrid>
        <w:gridCol w:w="2180"/>
        <w:gridCol w:w="820"/>
        <w:gridCol w:w="820"/>
        <w:gridCol w:w="820"/>
      </w:tblGrid>
      <w:tr w:rsidR="00A16DA4" w:rsidRPr="00A16DA4" w14:paraId="507971A7" w14:textId="77777777" w:rsidTr="00A16DA4">
        <w:trPr>
          <w:trHeight w:val="270"/>
        </w:trPr>
        <w:tc>
          <w:tcPr>
            <w:tcW w:w="2180" w:type="dxa"/>
            <w:tcBorders>
              <w:top w:val="single" w:sz="8" w:space="0" w:color="auto"/>
              <w:left w:val="single" w:sz="8" w:space="0" w:color="auto"/>
              <w:bottom w:val="nil"/>
              <w:right w:val="nil"/>
            </w:tcBorders>
            <w:shd w:val="clear" w:color="000000" w:fill="006272"/>
            <w:noWrap/>
            <w:vAlign w:val="center"/>
            <w:hideMark/>
          </w:tcPr>
          <w:p w14:paraId="7FAC0165" w14:textId="77777777" w:rsidR="00A16DA4" w:rsidRPr="00A16DA4" w:rsidRDefault="00A16DA4" w:rsidP="00A16DA4">
            <w:pPr>
              <w:jc w:val="left"/>
              <w:rPr>
                <w:rFonts w:ascii="Calibri" w:hAnsi="Calibri"/>
                <w:b/>
                <w:bCs/>
                <w:color w:val="FFFFFF"/>
                <w:sz w:val="16"/>
                <w:szCs w:val="16"/>
              </w:rPr>
            </w:pPr>
            <w:r w:rsidRPr="00A16DA4">
              <w:rPr>
                <w:rFonts w:ascii="Calibri" w:hAnsi="Calibri"/>
                <w:b/>
                <w:bCs/>
                <w:color w:val="FFFFFF"/>
                <w:sz w:val="16"/>
                <w:szCs w:val="16"/>
              </w:rPr>
              <w:t>Bilansienergia hinnad, €/MWh</w:t>
            </w:r>
          </w:p>
        </w:tc>
        <w:tc>
          <w:tcPr>
            <w:tcW w:w="820" w:type="dxa"/>
            <w:tcBorders>
              <w:top w:val="single" w:sz="8" w:space="0" w:color="auto"/>
              <w:left w:val="single" w:sz="8" w:space="0" w:color="auto"/>
              <w:bottom w:val="nil"/>
              <w:right w:val="single" w:sz="8" w:space="0" w:color="auto"/>
            </w:tcBorders>
            <w:shd w:val="clear" w:color="000000" w:fill="006272"/>
            <w:noWrap/>
            <w:vAlign w:val="center"/>
            <w:hideMark/>
          </w:tcPr>
          <w:p w14:paraId="04BE7F60" w14:textId="77777777" w:rsidR="00A16DA4" w:rsidRPr="00A16DA4" w:rsidRDefault="00A16DA4" w:rsidP="00A16DA4">
            <w:pPr>
              <w:jc w:val="center"/>
              <w:rPr>
                <w:rFonts w:ascii="Calibri" w:hAnsi="Calibri"/>
                <w:b/>
                <w:bCs/>
                <w:color w:val="FFFFFF"/>
                <w:sz w:val="16"/>
                <w:szCs w:val="16"/>
              </w:rPr>
            </w:pPr>
            <w:r w:rsidRPr="00A16DA4">
              <w:rPr>
                <w:rFonts w:ascii="Calibri" w:hAnsi="Calibri"/>
                <w:b/>
                <w:bCs/>
                <w:color w:val="FFFFFF"/>
                <w:sz w:val="16"/>
                <w:szCs w:val="16"/>
              </w:rPr>
              <w:t>August 2015</w:t>
            </w:r>
          </w:p>
        </w:tc>
        <w:tc>
          <w:tcPr>
            <w:tcW w:w="820" w:type="dxa"/>
            <w:tcBorders>
              <w:top w:val="single" w:sz="8" w:space="0" w:color="auto"/>
              <w:left w:val="nil"/>
              <w:bottom w:val="nil"/>
              <w:right w:val="single" w:sz="8" w:space="0" w:color="auto"/>
            </w:tcBorders>
            <w:shd w:val="clear" w:color="000000" w:fill="006272"/>
            <w:noWrap/>
            <w:vAlign w:val="center"/>
            <w:hideMark/>
          </w:tcPr>
          <w:p w14:paraId="1B2926C5" w14:textId="77777777" w:rsidR="00A16DA4" w:rsidRPr="00A16DA4" w:rsidRDefault="00A16DA4" w:rsidP="00A16DA4">
            <w:pPr>
              <w:jc w:val="center"/>
              <w:rPr>
                <w:rFonts w:ascii="Calibri" w:hAnsi="Calibri"/>
                <w:b/>
                <w:bCs/>
                <w:color w:val="FFFFFF"/>
                <w:sz w:val="16"/>
                <w:szCs w:val="16"/>
              </w:rPr>
            </w:pPr>
            <w:r w:rsidRPr="00A16DA4">
              <w:rPr>
                <w:rFonts w:ascii="Calibri" w:hAnsi="Calibri"/>
                <w:b/>
                <w:bCs/>
                <w:color w:val="FFFFFF"/>
                <w:sz w:val="16"/>
                <w:szCs w:val="16"/>
              </w:rPr>
              <w:t>August 2014</w:t>
            </w:r>
          </w:p>
        </w:tc>
        <w:tc>
          <w:tcPr>
            <w:tcW w:w="820" w:type="dxa"/>
            <w:tcBorders>
              <w:top w:val="single" w:sz="8" w:space="0" w:color="auto"/>
              <w:left w:val="nil"/>
              <w:bottom w:val="nil"/>
              <w:right w:val="single" w:sz="8" w:space="0" w:color="auto"/>
            </w:tcBorders>
            <w:shd w:val="clear" w:color="000000" w:fill="006272"/>
            <w:noWrap/>
            <w:vAlign w:val="center"/>
            <w:hideMark/>
          </w:tcPr>
          <w:p w14:paraId="14C12371" w14:textId="77777777" w:rsidR="00A16DA4" w:rsidRPr="00A16DA4" w:rsidRDefault="00A16DA4" w:rsidP="00A16DA4">
            <w:pPr>
              <w:jc w:val="center"/>
              <w:rPr>
                <w:rFonts w:ascii="Calibri" w:hAnsi="Calibri"/>
                <w:b/>
                <w:bCs/>
                <w:color w:val="FFFFFF"/>
                <w:sz w:val="16"/>
                <w:szCs w:val="16"/>
              </w:rPr>
            </w:pPr>
            <w:r w:rsidRPr="00A16DA4">
              <w:rPr>
                <w:rFonts w:ascii="Calibri" w:hAnsi="Calibri"/>
                <w:b/>
                <w:bCs/>
                <w:color w:val="FFFFFF"/>
                <w:sz w:val="16"/>
                <w:szCs w:val="16"/>
              </w:rPr>
              <w:t>Muutus %</w:t>
            </w:r>
          </w:p>
        </w:tc>
      </w:tr>
      <w:tr w:rsidR="00A16DA4" w:rsidRPr="00A16DA4" w14:paraId="2CD522EF" w14:textId="77777777" w:rsidTr="00A16DA4">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5E09F812" w14:textId="77777777" w:rsidR="00A16DA4" w:rsidRPr="00A16DA4" w:rsidRDefault="00A16DA4" w:rsidP="00A16DA4">
            <w:pPr>
              <w:jc w:val="left"/>
              <w:rPr>
                <w:rFonts w:ascii="Calibri" w:hAnsi="Calibri"/>
                <w:b/>
                <w:bCs/>
                <w:color w:val="000000"/>
                <w:sz w:val="16"/>
                <w:szCs w:val="16"/>
              </w:rPr>
            </w:pPr>
            <w:r w:rsidRPr="00A16DA4">
              <w:rPr>
                <w:rFonts w:ascii="Calibri" w:hAnsi="Calibri"/>
                <w:b/>
                <w:bCs/>
                <w:color w:val="000000"/>
                <w:sz w:val="16"/>
                <w:szCs w:val="16"/>
              </w:rPr>
              <w:t>BILANSIENERGIA KESKMISED MÜÜGIHINNAD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F7EB3AA" w14:textId="77777777" w:rsidR="00A16DA4" w:rsidRPr="00A16DA4" w:rsidRDefault="00A16DA4" w:rsidP="00A16DA4">
            <w:pPr>
              <w:jc w:val="center"/>
              <w:rPr>
                <w:rFonts w:ascii="Calibri" w:hAnsi="Calibri"/>
                <w:color w:val="333333"/>
                <w:sz w:val="16"/>
                <w:szCs w:val="16"/>
              </w:rPr>
            </w:pPr>
            <w:r w:rsidRPr="00A16DA4">
              <w:rPr>
                <w:rFonts w:ascii="Calibri" w:hAnsi="Calibri"/>
                <w:color w:val="333333"/>
                <w:sz w:val="16"/>
                <w:szCs w:val="16"/>
              </w:rPr>
              <w:t> </w:t>
            </w:r>
          </w:p>
        </w:tc>
        <w:tc>
          <w:tcPr>
            <w:tcW w:w="820" w:type="dxa"/>
            <w:tcBorders>
              <w:top w:val="single" w:sz="8" w:space="0" w:color="auto"/>
              <w:left w:val="nil"/>
              <w:bottom w:val="single" w:sz="8" w:space="0" w:color="auto"/>
              <w:right w:val="nil"/>
            </w:tcBorders>
            <w:shd w:val="clear" w:color="000000" w:fill="D9D9D9"/>
            <w:noWrap/>
            <w:vAlign w:val="center"/>
            <w:hideMark/>
          </w:tcPr>
          <w:p w14:paraId="7ABF5486" w14:textId="77777777" w:rsidR="00A16DA4" w:rsidRPr="00A16DA4" w:rsidRDefault="00A16DA4" w:rsidP="00A16DA4">
            <w:pPr>
              <w:jc w:val="center"/>
              <w:rPr>
                <w:rFonts w:ascii="Calibri" w:hAnsi="Calibri"/>
                <w:color w:val="000000"/>
                <w:sz w:val="16"/>
                <w:szCs w:val="16"/>
              </w:rPr>
            </w:pPr>
            <w:r w:rsidRPr="00A16DA4">
              <w:rPr>
                <w:rFonts w:ascii="Calibri" w:hAnsi="Calibri"/>
                <w:color w:val="000000"/>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91A9BBB" w14:textId="77777777" w:rsidR="00A16DA4" w:rsidRPr="00A16DA4" w:rsidRDefault="00A16DA4" w:rsidP="00A16DA4">
            <w:pPr>
              <w:jc w:val="center"/>
              <w:rPr>
                <w:rFonts w:ascii="Calibri" w:hAnsi="Calibri"/>
                <w:color w:val="000000"/>
                <w:sz w:val="16"/>
                <w:szCs w:val="16"/>
              </w:rPr>
            </w:pPr>
            <w:r w:rsidRPr="00A16DA4">
              <w:rPr>
                <w:rFonts w:ascii="Calibri" w:hAnsi="Calibri"/>
                <w:color w:val="000000"/>
                <w:sz w:val="16"/>
                <w:szCs w:val="16"/>
              </w:rPr>
              <w:t> </w:t>
            </w:r>
          </w:p>
        </w:tc>
      </w:tr>
      <w:tr w:rsidR="00A16DA4" w:rsidRPr="00A16DA4" w14:paraId="4E885F17"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07AA080A"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2103199D" w14:textId="77777777" w:rsidR="00A16DA4" w:rsidRPr="00A16DA4" w:rsidRDefault="00A16DA4" w:rsidP="00A16DA4">
            <w:pPr>
              <w:jc w:val="center"/>
              <w:rPr>
                <w:rFonts w:ascii="Calibri" w:hAnsi="Calibri"/>
                <w:sz w:val="16"/>
                <w:szCs w:val="16"/>
              </w:rPr>
            </w:pPr>
            <w:r w:rsidRPr="00A16DA4">
              <w:rPr>
                <w:rFonts w:ascii="Calibri" w:hAnsi="Calibri"/>
                <w:sz w:val="16"/>
                <w:szCs w:val="16"/>
              </w:rPr>
              <w:t>35,73</w:t>
            </w:r>
          </w:p>
        </w:tc>
        <w:tc>
          <w:tcPr>
            <w:tcW w:w="820" w:type="dxa"/>
            <w:tcBorders>
              <w:top w:val="nil"/>
              <w:left w:val="nil"/>
              <w:bottom w:val="nil"/>
              <w:right w:val="nil"/>
            </w:tcBorders>
            <w:shd w:val="clear" w:color="000000" w:fill="FFFFFF"/>
            <w:noWrap/>
            <w:vAlign w:val="bottom"/>
            <w:hideMark/>
          </w:tcPr>
          <w:p w14:paraId="0EFA556F" w14:textId="77777777" w:rsidR="00A16DA4" w:rsidRPr="00A16DA4" w:rsidRDefault="00A16DA4" w:rsidP="00A16DA4">
            <w:pPr>
              <w:jc w:val="center"/>
              <w:rPr>
                <w:rFonts w:ascii="Calibri" w:hAnsi="Calibri"/>
                <w:sz w:val="16"/>
                <w:szCs w:val="16"/>
              </w:rPr>
            </w:pPr>
            <w:r w:rsidRPr="00A16DA4">
              <w:rPr>
                <w:rFonts w:ascii="Calibri" w:hAnsi="Calibri"/>
                <w:sz w:val="16"/>
                <w:szCs w:val="16"/>
              </w:rPr>
              <w:t>46,66</w:t>
            </w:r>
          </w:p>
        </w:tc>
        <w:tc>
          <w:tcPr>
            <w:tcW w:w="820" w:type="dxa"/>
            <w:tcBorders>
              <w:top w:val="nil"/>
              <w:left w:val="single" w:sz="8" w:space="0" w:color="auto"/>
              <w:bottom w:val="nil"/>
              <w:right w:val="single" w:sz="8" w:space="0" w:color="auto"/>
            </w:tcBorders>
            <w:shd w:val="clear" w:color="auto" w:fill="auto"/>
            <w:noWrap/>
            <w:vAlign w:val="bottom"/>
            <w:hideMark/>
          </w:tcPr>
          <w:p w14:paraId="34AC3C0C" w14:textId="77777777" w:rsidR="00A16DA4" w:rsidRPr="00A16DA4" w:rsidRDefault="00A16DA4" w:rsidP="00A16DA4">
            <w:pPr>
              <w:jc w:val="center"/>
              <w:rPr>
                <w:rFonts w:ascii="Calibri" w:hAnsi="Calibri"/>
                <w:sz w:val="16"/>
                <w:szCs w:val="16"/>
              </w:rPr>
            </w:pPr>
            <w:r w:rsidRPr="00A16DA4">
              <w:rPr>
                <w:rFonts w:ascii="Calibri" w:hAnsi="Calibri"/>
                <w:sz w:val="16"/>
                <w:szCs w:val="16"/>
              </w:rPr>
              <w:t>-23%</w:t>
            </w:r>
          </w:p>
        </w:tc>
      </w:tr>
      <w:tr w:rsidR="00A16DA4" w:rsidRPr="00A16DA4" w14:paraId="39587D14"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60B4E12D"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62F63CD" w14:textId="77777777" w:rsidR="00A16DA4" w:rsidRPr="00A16DA4" w:rsidRDefault="00A16DA4" w:rsidP="00A16DA4">
            <w:pPr>
              <w:jc w:val="center"/>
              <w:rPr>
                <w:rFonts w:ascii="Calibri" w:hAnsi="Calibri"/>
                <w:sz w:val="16"/>
                <w:szCs w:val="16"/>
              </w:rPr>
            </w:pPr>
            <w:r w:rsidRPr="00A16DA4">
              <w:rPr>
                <w:rFonts w:ascii="Calibri" w:hAnsi="Calibri"/>
                <w:sz w:val="16"/>
                <w:szCs w:val="16"/>
              </w:rPr>
              <w:t>44,45</w:t>
            </w:r>
          </w:p>
        </w:tc>
        <w:tc>
          <w:tcPr>
            <w:tcW w:w="820" w:type="dxa"/>
            <w:tcBorders>
              <w:top w:val="single" w:sz="8" w:space="0" w:color="auto"/>
              <w:left w:val="nil"/>
              <w:bottom w:val="single" w:sz="8" w:space="0" w:color="auto"/>
              <w:right w:val="nil"/>
            </w:tcBorders>
            <w:shd w:val="clear" w:color="000000" w:fill="FFFFFF"/>
            <w:noWrap/>
            <w:vAlign w:val="bottom"/>
            <w:hideMark/>
          </w:tcPr>
          <w:p w14:paraId="33146AE4" w14:textId="77777777" w:rsidR="00A16DA4" w:rsidRPr="00A16DA4" w:rsidRDefault="00A16DA4" w:rsidP="00A16DA4">
            <w:pPr>
              <w:jc w:val="center"/>
              <w:rPr>
                <w:rFonts w:ascii="Calibri" w:hAnsi="Calibri"/>
                <w:sz w:val="16"/>
                <w:szCs w:val="16"/>
              </w:rPr>
            </w:pPr>
            <w:r w:rsidRPr="00A16DA4">
              <w:rPr>
                <w:rFonts w:ascii="Calibri" w:hAnsi="Calibri"/>
                <w:sz w:val="16"/>
                <w:szCs w:val="16"/>
              </w:rPr>
              <w:t>61,22</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155883E" w14:textId="77777777" w:rsidR="00A16DA4" w:rsidRPr="00A16DA4" w:rsidRDefault="00A16DA4" w:rsidP="00A16DA4">
            <w:pPr>
              <w:jc w:val="center"/>
              <w:rPr>
                <w:rFonts w:ascii="Calibri" w:hAnsi="Calibri"/>
                <w:sz w:val="16"/>
                <w:szCs w:val="16"/>
              </w:rPr>
            </w:pPr>
            <w:r w:rsidRPr="00A16DA4">
              <w:rPr>
                <w:rFonts w:ascii="Calibri" w:hAnsi="Calibri"/>
                <w:sz w:val="16"/>
                <w:szCs w:val="16"/>
              </w:rPr>
              <w:t>-27%</w:t>
            </w:r>
          </w:p>
        </w:tc>
      </w:tr>
      <w:tr w:rsidR="00A16DA4" w:rsidRPr="00A16DA4" w14:paraId="4E22E230"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12C337D8"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66420932" w14:textId="77777777" w:rsidR="00A16DA4" w:rsidRPr="00A16DA4" w:rsidRDefault="00A16DA4" w:rsidP="00A16DA4">
            <w:pPr>
              <w:jc w:val="center"/>
              <w:rPr>
                <w:rFonts w:ascii="Calibri" w:hAnsi="Calibri"/>
                <w:sz w:val="16"/>
                <w:szCs w:val="16"/>
              </w:rPr>
            </w:pPr>
            <w:r w:rsidRPr="00A16DA4">
              <w:rPr>
                <w:rFonts w:ascii="Calibri" w:hAnsi="Calibri"/>
                <w:sz w:val="16"/>
                <w:szCs w:val="16"/>
              </w:rPr>
              <w:t>54,54</w:t>
            </w:r>
          </w:p>
        </w:tc>
        <w:tc>
          <w:tcPr>
            <w:tcW w:w="820" w:type="dxa"/>
            <w:tcBorders>
              <w:top w:val="nil"/>
              <w:left w:val="nil"/>
              <w:bottom w:val="nil"/>
              <w:right w:val="nil"/>
            </w:tcBorders>
            <w:shd w:val="clear" w:color="000000" w:fill="FFFFFF"/>
            <w:noWrap/>
            <w:vAlign w:val="bottom"/>
            <w:hideMark/>
          </w:tcPr>
          <w:p w14:paraId="0E67B80E" w14:textId="77777777" w:rsidR="00A16DA4" w:rsidRPr="00A16DA4" w:rsidRDefault="00A16DA4" w:rsidP="00A16DA4">
            <w:pPr>
              <w:jc w:val="center"/>
              <w:rPr>
                <w:rFonts w:ascii="Calibri" w:hAnsi="Calibri"/>
                <w:sz w:val="16"/>
                <w:szCs w:val="16"/>
              </w:rPr>
            </w:pPr>
            <w:r w:rsidRPr="00A16DA4">
              <w:rPr>
                <w:rFonts w:ascii="Calibri" w:hAnsi="Calibri"/>
                <w:sz w:val="16"/>
                <w:szCs w:val="16"/>
              </w:rPr>
              <w:t>72,52</w:t>
            </w:r>
          </w:p>
        </w:tc>
        <w:tc>
          <w:tcPr>
            <w:tcW w:w="820" w:type="dxa"/>
            <w:tcBorders>
              <w:top w:val="nil"/>
              <w:left w:val="single" w:sz="8" w:space="0" w:color="auto"/>
              <w:bottom w:val="nil"/>
              <w:right w:val="single" w:sz="8" w:space="0" w:color="auto"/>
            </w:tcBorders>
            <w:shd w:val="clear" w:color="auto" w:fill="auto"/>
            <w:noWrap/>
            <w:vAlign w:val="bottom"/>
            <w:hideMark/>
          </w:tcPr>
          <w:p w14:paraId="3C0CB259" w14:textId="77777777" w:rsidR="00A16DA4" w:rsidRPr="00A16DA4" w:rsidRDefault="00A16DA4" w:rsidP="00A16DA4">
            <w:pPr>
              <w:jc w:val="center"/>
              <w:rPr>
                <w:rFonts w:ascii="Calibri" w:hAnsi="Calibri"/>
                <w:sz w:val="16"/>
                <w:szCs w:val="16"/>
              </w:rPr>
            </w:pPr>
            <w:r w:rsidRPr="00A16DA4">
              <w:rPr>
                <w:rFonts w:ascii="Calibri" w:hAnsi="Calibri"/>
                <w:sz w:val="16"/>
                <w:szCs w:val="16"/>
              </w:rPr>
              <w:t>-25%</w:t>
            </w:r>
          </w:p>
        </w:tc>
      </w:tr>
      <w:tr w:rsidR="00A16DA4" w:rsidRPr="00A16DA4" w14:paraId="047E36BB"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2B4C2DD2"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Soome (tootmine)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48697B9" w14:textId="77777777" w:rsidR="00A16DA4" w:rsidRPr="00A16DA4" w:rsidRDefault="00A16DA4" w:rsidP="00A16DA4">
            <w:pPr>
              <w:jc w:val="center"/>
              <w:rPr>
                <w:rFonts w:ascii="Calibri" w:hAnsi="Calibri"/>
                <w:sz w:val="16"/>
                <w:szCs w:val="16"/>
              </w:rPr>
            </w:pPr>
            <w:r w:rsidRPr="00A16DA4">
              <w:rPr>
                <w:rFonts w:ascii="Calibri" w:hAnsi="Calibri"/>
                <w:sz w:val="16"/>
                <w:szCs w:val="16"/>
              </w:rPr>
              <w:t>39,93</w:t>
            </w:r>
          </w:p>
        </w:tc>
        <w:tc>
          <w:tcPr>
            <w:tcW w:w="820" w:type="dxa"/>
            <w:tcBorders>
              <w:top w:val="single" w:sz="8" w:space="0" w:color="auto"/>
              <w:left w:val="nil"/>
              <w:bottom w:val="single" w:sz="8" w:space="0" w:color="auto"/>
              <w:right w:val="nil"/>
            </w:tcBorders>
            <w:shd w:val="clear" w:color="000000" w:fill="FFFFFF"/>
            <w:noWrap/>
            <w:vAlign w:val="bottom"/>
            <w:hideMark/>
          </w:tcPr>
          <w:p w14:paraId="5A776427" w14:textId="77777777" w:rsidR="00A16DA4" w:rsidRPr="00A16DA4" w:rsidRDefault="00A16DA4" w:rsidP="00A16DA4">
            <w:pPr>
              <w:jc w:val="center"/>
              <w:rPr>
                <w:rFonts w:ascii="Calibri" w:hAnsi="Calibri"/>
                <w:sz w:val="16"/>
                <w:szCs w:val="16"/>
              </w:rPr>
            </w:pPr>
            <w:r w:rsidRPr="00A16DA4">
              <w:rPr>
                <w:rFonts w:ascii="Calibri" w:hAnsi="Calibri"/>
                <w:sz w:val="16"/>
                <w:szCs w:val="16"/>
              </w:rPr>
              <w:t>40,16</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14A251A" w14:textId="77777777" w:rsidR="00A16DA4" w:rsidRPr="00A16DA4" w:rsidRDefault="00A16DA4" w:rsidP="00A16DA4">
            <w:pPr>
              <w:jc w:val="center"/>
              <w:rPr>
                <w:rFonts w:ascii="Calibri" w:hAnsi="Calibri"/>
                <w:sz w:val="16"/>
                <w:szCs w:val="16"/>
              </w:rPr>
            </w:pPr>
            <w:r w:rsidRPr="00A16DA4">
              <w:rPr>
                <w:rFonts w:ascii="Calibri" w:hAnsi="Calibri"/>
                <w:sz w:val="16"/>
                <w:szCs w:val="16"/>
              </w:rPr>
              <w:t>-1%</w:t>
            </w:r>
          </w:p>
        </w:tc>
      </w:tr>
      <w:tr w:rsidR="00A16DA4" w:rsidRPr="00A16DA4" w14:paraId="4CE3286E"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79066711"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Soome (tarbimine)</w:t>
            </w:r>
          </w:p>
        </w:tc>
        <w:tc>
          <w:tcPr>
            <w:tcW w:w="820" w:type="dxa"/>
            <w:tcBorders>
              <w:top w:val="nil"/>
              <w:left w:val="single" w:sz="8" w:space="0" w:color="auto"/>
              <w:bottom w:val="nil"/>
              <w:right w:val="single" w:sz="8" w:space="0" w:color="auto"/>
            </w:tcBorders>
            <w:shd w:val="clear" w:color="auto" w:fill="auto"/>
            <w:noWrap/>
            <w:vAlign w:val="bottom"/>
            <w:hideMark/>
          </w:tcPr>
          <w:p w14:paraId="05ACEDCB" w14:textId="77777777" w:rsidR="00A16DA4" w:rsidRPr="00A16DA4" w:rsidRDefault="00A16DA4" w:rsidP="00A16DA4">
            <w:pPr>
              <w:jc w:val="center"/>
              <w:rPr>
                <w:rFonts w:ascii="Calibri" w:hAnsi="Calibri"/>
                <w:sz w:val="16"/>
                <w:szCs w:val="16"/>
              </w:rPr>
            </w:pPr>
            <w:r w:rsidRPr="00A16DA4">
              <w:rPr>
                <w:rFonts w:ascii="Calibri" w:hAnsi="Calibri"/>
                <w:sz w:val="16"/>
                <w:szCs w:val="16"/>
              </w:rPr>
              <w:t>34,20</w:t>
            </w:r>
          </w:p>
        </w:tc>
        <w:tc>
          <w:tcPr>
            <w:tcW w:w="820" w:type="dxa"/>
            <w:tcBorders>
              <w:top w:val="nil"/>
              <w:left w:val="nil"/>
              <w:bottom w:val="nil"/>
              <w:right w:val="nil"/>
            </w:tcBorders>
            <w:shd w:val="clear" w:color="000000" w:fill="FFFFFF"/>
            <w:noWrap/>
            <w:vAlign w:val="bottom"/>
            <w:hideMark/>
          </w:tcPr>
          <w:p w14:paraId="562B268A" w14:textId="77777777" w:rsidR="00A16DA4" w:rsidRPr="00A16DA4" w:rsidRDefault="00A16DA4" w:rsidP="00A16DA4">
            <w:pPr>
              <w:jc w:val="center"/>
              <w:rPr>
                <w:rFonts w:ascii="Calibri" w:hAnsi="Calibri"/>
                <w:sz w:val="16"/>
                <w:szCs w:val="16"/>
              </w:rPr>
            </w:pPr>
            <w:r w:rsidRPr="00A16DA4">
              <w:rPr>
                <w:rFonts w:ascii="Calibri" w:hAnsi="Calibri"/>
                <w:sz w:val="16"/>
                <w:szCs w:val="16"/>
              </w:rPr>
              <w:t>37,29</w:t>
            </w:r>
          </w:p>
        </w:tc>
        <w:tc>
          <w:tcPr>
            <w:tcW w:w="820" w:type="dxa"/>
            <w:tcBorders>
              <w:top w:val="nil"/>
              <w:left w:val="single" w:sz="8" w:space="0" w:color="auto"/>
              <w:bottom w:val="nil"/>
              <w:right w:val="single" w:sz="8" w:space="0" w:color="auto"/>
            </w:tcBorders>
            <w:shd w:val="clear" w:color="auto" w:fill="auto"/>
            <w:noWrap/>
            <w:vAlign w:val="bottom"/>
            <w:hideMark/>
          </w:tcPr>
          <w:p w14:paraId="507252E6" w14:textId="77777777" w:rsidR="00A16DA4" w:rsidRPr="00A16DA4" w:rsidRDefault="00A16DA4" w:rsidP="00A16DA4">
            <w:pPr>
              <w:jc w:val="center"/>
              <w:rPr>
                <w:rFonts w:ascii="Calibri" w:hAnsi="Calibri"/>
                <w:sz w:val="16"/>
                <w:szCs w:val="16"/>
              </w:rPr>
            </w:pPr>
            <w:r w:rsidRPr="00A16DA4">
              <w:rPr>
                <w:rFonts w:ascii="Calibri" w:hAnsi="Calibri"/>
                <w:sz w:val="16"/>
                <w:szCs w:val="16"/>
              </w:rPr>
              <w:t>-8%</w:t>
            </w:r>
          </w:p>
        </w:tc>
      </w:tr>
      <w:tr w:rsidR="00A16DA4" w:rsidRPr="00A16DA4" w14:paraId="4CE1F73B" w14:textId="77777777" w:rsidTr="00A16DA4">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4192ECDC" w14:textId="77777777" w:rsidR="00A16DA4" w:rsidRPr="00A16DA4" w:rsidRDefault="00A16DA4" w:rsidP="00A16DA4">
            <w:pPr>
              <w:jc w:val="left"/>
              <w:rPr>
                <w:rFonts w:ascii="Calibri" w:hAnsi="Calibri"/>
                <w:b/>
                <w:bCs/>
                <w:color w:val="000000"/>
                <w:sz w:val="16"/>
                <w:szCs w:val="16"/>
              </w:rPr>
            </w:pPr>
            <w:r w:rsidRPr="00A16DA4">
              <w:rPr>
                <w:rFonts w:ascii="Calibri" w:hAnsi="Calibri"/>
                <w:b/>
                <w:bCs/>
                <w:color w:val="000000"/>
                <w:sz w:val="16"/>
                <w:szCs w:val="16"/>
              </w:rPr>
              <w:t>BILANSIENERGIA KESKMISED OSTUHINNAD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C959927"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52212FDA"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E35B15C"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r>
      <w:tr w:rsidR="00A16DA4" w:rsidRPr="00A16DA4" w14:paraId="14A8E555"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13D65FFD"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222D2050" w14:textId="77777777" w:rsidR="00A16DA4" w:rsidRPr="00A16DA4" w:rsidRDefault="00A16DA4" w:rsidP="00A16DA4">
            <w:pPr>
              <w:jc w:val="center"/>
              <w:rPr>
                <w:rFonts w:ascii="Calibri" w:hAnsi="Calibri"/>
                <w:sz w:val="16"/>
                <w:szCs w:val="16"/>
              </w:rPr>
            </w:pPr>
            <w:r w:rsidRPr="00A16DA4">
              <w:rPr>
                <w:rFonts w:ascii="Calibri" w:hAnsi="Calibri"/>
                <w:sz w:val="16"/>
                <w:szCs w:val="16"/>
              </w:rPr>
              <w:t>30,38</w:t>
            </w:r>
          </w:p>
        </w:tc>
        <w:tc>
          <w:tcPr>
            <w:tcW w:w="820" w:type="dxa"/>
            <w:tcBorders>
              <w:top w:val="nil"/>
              <w:left w:val="nil"/>
              <w:bottom w:val="nil"/>
              <w:right w:val="nil"/>
            </w:tcBorders>
            <w:shd w:val="clear" w:color="000000" w:fill="FFFFFF"/>
            <w:noWrap/>
            <w:vAlign w:val="bottom"/>
            <w:hideMark/>
          </w:tcPr>
          <w:p w14:paraId="383D67C4" w14:textId="77777777" w:rsidR="00A16DA4" w:rsidRPr="00A16DA4" w:rsidRDefault="00A16DA4" w:rsidP="00A16DA4">
            <w:pPr>
              <w:jc w:val="center"/>
              <w:rPr>
                <w:rFonts w:ascii="Calibri" w:hAnsi="Calibri"/>
                <w:sz w:val="16"/>
                <w:szCs w:val="16"/>
              </w:rPr>
            </w:pPr>
            <w:r w:rsidRPr="00A16DA4">
              <w:rPr>
                <w:rFonts w:ascii="Calibri" w:hAnsi="Calibri"/>
                <w:sz w:val="16"/>
                <w:szCs w:val="16"/>
              </w:rPr>
              <w:t>43,94</w:t>
            </w:r>
          </w:p>
        </w:tc>
        <w:tc>
          <w:tcPr>
            <w:tcW w:w="820" w:type="dxa"/>
            <w:tcBorders>
              <w:top w:val="nil"/>
              <w:left w:val="single" w:sz="8" w:space="0" w:color="auto"/>
              <w:bottom w:val="nil"/>
              <w:right w:val="single" w:sz="8" w:space="0" w:color="auto"/>
            </w:tcBorders>
            <w:shd w:val="clear" w:color="auto" w:fill="auto"/>
            <w:noWrap/>
            <w:vAlign w:val="bottom"/>
            <w:hideMark/>
          </w:tcPr>
          <w:p w14:paraId="26C2A7B7" w14:textId="77777777" w:rsidR="00A16DA4" w:rsidRPr="00A16DA4" w:rsidRDefault="00A16DA4" w:rsidP="00A16DA4">
            <w:pPr>
              <w:jc w:val="center"/>
              <w:rPr>
                <w:rFonts w:ascii="Calibri" w:hAnsi="Calibri"/>
                <w:sz w:val="16"/>
                <w:szCs w:val="16"/>
              </w:rPr>
            </w:pPr>
            <w:r w:rsidRPr="00A16DA4">
              <w:rPr>
                <w:rFonts w:ascii="Calibri" w:hAnsi="Calibri"/>
                <w:sz w:val="16"/>
                <w:szCs w:val="16"/>
              </w:rPr>
              <w:t>-31%</w:t>
            </w:r>
          </w:p>
        </w:tc>
      </w:tr>
      <w:tr w:rsidR="00A16DA4" w:rsidRPr="00A16DA4" w14:paraId="26CDDBE5"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2E72BD28"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CF61C1" w14:textId="77777777" w:rsidR="00A16DA4" w:rsidRPr="00A16DA4" w:rsidRDefault="00A16DA4" w:rsidP="00A16DA4">
            <w:pPr>
              <w:jc w:val="center"/>
              <w:rPr>
                <w:rFonts w:ascii="Calibri" w:hAnsi="Calibri"/>
                <w:sz w:val="16"/>
                <w:szCs w:val="16"/>
              </w:rPr>
            </w:pPr>
            <w:r w:rsidRPr="00A16DA4">
              <w:rPr>
                <w:rFonts w:ascii="Calibri" w:hAnsi="Calibri"/>
                <w:sz w:val="16"/>
                <w:szCs w:val="16"/>
              </w:rPr>
              <w:t>41,86</w:t>
            </w:r>
          </w:p>
        </w:tc>
        <w:tc>
          <w:tcPr>
            <w:tcW w:w="820" w:type="dxa"/>
            <w:tcBorders>
              <w:top w:val="single" w:sz="8" w:space="0" w:color="auto"/>
              <w:left w:val="nil"/>
              <w:bottom w:val="single" w:sz="8" w:space="0" w:color="auto"/>
              <w:right w:val="nil"/>
            </w:tcBorders>
            <w:shd w:val="clear" w:color="000000" w:fill="FFFFFF"/>
            <w:noWrap/>
            <w:vAlign w:val="bottom"/>
            <w:hideMark/>
          </w:tcPr>
          <w:p w14:paraId="68E5E1C2" w14:textId="77777777" w:rsidR="00A16DA4" w:rsidRPr="00A16DA4" w:rsidRDefault="00A16DA4" w:rsidP="00A16DA4">
            <w:pPr>
              <w:jc w:val="center"/>
              <w:rPr>
                <w:rFonts w:ascii="Calibri" w:hAnsi="Calibri"/>
                <w:sz w:val="16"/>
                <w:szCs w:val="16"/>
              </w:rPr>
            </w:pPr>
            <w:r w:rsidRPr="00A16DA4">
              <w:rPr>
                <w:rFonts w:ascii="Calibri" w:hAnsi="Calibri"/>
                <w:sz w:val="16"/>
                <w:szCs w:val="16"/>
              </w:rPr>
              <w:t>57,66</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12B59B" w14:textId="77777777" w:rsidR="00A16DA4" w:rsidRPr="00A16DA4" w:rsidRDefault="00A16DA4" w:rsidP="00A16DA4">
            <w:pPr>
              <w:jc w:val="center"/>
              <w:rPr>
                <w:rFonts w:ascii="Calibri" w:hAnsi="Calibri"/>
                <w:sz w:val="16"/>
                <w:szCs w:val="16"/>
              </w:rPr>
            </w:pPr>
            <w:r w:rsidRPr="00A16DA4">
              <w:rPr>
                <w:rFonts w:ascii="Calibri" w:hAnsi="Calibri"/>
                <w:sz w:val="16"/>
                <w:szCs w:val="16"/>
              </w:rPr>
              <w:t>-27%</w:t>
            </w:r>
          </w:p>
        </w:tc>
      </w:tr>
      <w:tr w:rsidR="00A16DA4" w:rsidRPr="00A16DA4" w14:paraId="6C39B6C3"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427998D6"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4DE92FDE" w14:textId="77777777" w:rsidR="00A16DA4" w:rsidRPr="00A16DA4" w:rsidRDefault="00A16DA4" w:rsidP="00A16DA4">
            <w:pPr>
              <w:jc w:val="center"/>
              <w:rPr>
                <w:rFonts w:ascii="Calibri" w:hAnsi="Calibri"/>
                <w:sz w:val="16"/>
                <w:szCs w:val="16"/>
              </w:rPr>
            </w:pPr>
            <w:r w:rsidRPr="00A16DA4">
              <w:rPr>
                <w:rFonts w:ascii="Calibri" w:hAnsi="Calibri"/>
                <w:sz w:val="16"/>
                <w:szCs w:val="16"/>
              </w:rPr>
              <w:t>29,82</w:t>
            </w:r>
          </w:p>
        </w:tc>
        <w:tc>
          <w:tcPr>
            <w:tcW w:w="820" w:type="dxa"/>
            <w:tcBorders>
              <w:top w:val="nil"/>
              <w:left w:val="nil"/>
              <w:bottom w:val="nil"/>
              <w:right w:val="nil"/>
            </w:tcBorders>
            <w:shd w:val="clear" w:color="000000" w:fill="FFFFFF"/>
            <w:noWrap/>
            <w:vAlign w:val="bottom"/>
            <w:hideMark/>
          </w:tcPr>
          <w:p w14:paraId="05DE4798" w14:textId="77777777" w:rsidR="00A16DA4" w:rsidRPr="00A16DA4" w:rsidRDefault="00A16DA4" w:rsidP="00A16DA4">
            <w:pPr>
              <w:jc w:val="center"/>
              <w:rPr>
                <w:rFonts w:ascii="Calibri" w:hAnsi="Calibri"/>
                <w:sz w:val="16"/>
                <w:szCs w:val="16"/>
              </w:rPr>
            </w:pPr>
            <w:r w:rsidRPr="00A16DA4">
              <w:rPr>
                <w:rFonts w:ascii="Calibri" w:hAnsi="Calibri"/>
                <w:sz w:val="16"/>
                <w:szCs w:val="16"/>
              </w:rPr>
              <w:t>30,42</w:t>
            </w:r>
          </w:p>
        </w:tc>
        <w:tc>
          <w:tcPr>
            <w:tcW w:w="820" w:type="dxa"/>
            <w:tcBorders>
              <w:top w:val="nil"/>
              <w:left w:val="single" w:sz="8" w:space="0" w:color="auto"/>
              <w:bottom w:val="nil"/>
              <w:right w:val="single" w:sz="8" w:space="0" w:color="auto"/>
            </w:tcBorders>
            <w:shd w:val="clear" w:color="auto" w:fill="auto"/>
            <w:noWrap/>
            <w:vAlign w:val="bottom"/>
            <w:hideMark/>
          </w:tcPr>
          <w:p w14:paraId="3B6D53EE" w14:textId="77777777" w:rsidR="00A16DA4" w:rsidRPr="00A16DA4" w:rsidRDefault="00A16DA4" w:rsidP="00A16DA4">
            <w:pPr>
              <w:jc w:val="center"/>
              <w:rPr>
                <w:rFonts w:ascii="Calibri" w:hAnsi="Calibri"/>
                <w:sz w:val="16"/>
                <w:szCs w:val="16"/>
              </w:rPr>
            </w:pPr>
            <w:r w:rsidRPr="00A16DA4">
              <w:rPr>
                <w:rFonts w:ascii="Calibri" w:hAnsi="Calibri"/>
                <w:sz w:val="16"/>
                <w:szCs w:val="16"/>
              </w:rPr>
              <w:t>-2%</w:t>
            </w:r>
          </w:p>
        </w:tc>
      </w:tr>
      <w:tr w:rsidR="00A16DA4" w:rsidRPr="00A16DA4" w14:paraId="1A92CE12"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D2546DB"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Soome (tootmine)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A1C2EAE" w14:textId="77777777" w:rsidR="00A16DA4" w:rsidRPr="00A16DA4" w:rsidRDefault="00A16DA4" w:rsidP="00A16DA4">
            <w:pPr>
              <w:jc w:val="center"/>
              <w:rPr>
                <w:rFonts w:ascii="Calibri" w:hAnsi="Calibri"/>
                <w:sz w:val="16"/>
                <w:szCs w:val="16"/>
              </w:rPr>
            </w:pPr>
            <w:r w:rsidRPr="00A16DA4">
              <w:rPr>
                <w:rFonts w:ascii="Calibri" w:hAnsi="Calibri"/>
                <w:sz w:val="16"/>
                <w:szCs w:val="16"/>
              </w:rPr>
              <w:t>25,37</w:t>
            </w:r>
          </w:p>
        </w:tc>
        <w:tc>
          <w:tcPr>
            <w:tcW w:w="820" w:type="dxa"/>
            <w:tcBorders>
              <w:top w:val="single" w:sz="8" w:space="0" w:color="auto"/>
              <w:left w:val="nil"/>
              <w:bottom w:val="single" w:sz="8" w:space="0" w:color="auto"/>
              <w:right w:val="nil"/>
            </w:tcBorders>
            <w:shd w:val="clear" w:color="000000" w:fill="FFFFFF"/>
            <w:noWrap/>
            <w:vAlign w:val="bottom"/>
            <w:hideMark/>
          </w:tcPr>
          <w:p w14:paraId="46378B13" w14:textId="77777777" w:rsidR="00A16DA4" w:rsidRPr="00A16DA4" w:rsidRDefault="00A16DA4" w:rsidP="00A16DA4">
            <w:pPr>
              <w:jc w:val="center"/>
              <w:rPr>
                <w:rFonts w:ascii="Calibri" w:hAnsi="Calibri"/>
                <w:sz w:val="16"/>
                <w:szCs w:val="16"/>
              </w:rPr>
            </w:pPr>
            <w:r w:rsidRPr="00A16DA4">
              <w:rPr>
                <w:rFonts w:ascii="Calibri" w:hAnsi="Calibri"/>
                <w:sz w:val="16"/>
                <w:szCs w:val="16"/>
              </w:rPr>
              <w:t>35,50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BDF24C7" w14:textId="77777777" w:rsidR="00A16DA4" w:rsidRPr="00A16DA4" w:rsidRDefault="00A16DA4" w:rsidP="00A16DA4">
            <w:pPr>
              <w:jc w:val="center"/>
              <w:rPr>
                <w:rFonts w:ascii="Calibri" w:hAnsi="Calibri"/>
                <w:sz w:val="16"/>
                <w:szCs w:val="16"/>
              </w:rPr>
            </w:pPr>
            <w:r w:rsidRPr="00A16DA4">
              <w:rPr>
                <w:rFonts w:ascii="Calibri" w:hAnsi="Calibri"/>
                <w:sz w:val="16"/>
                <w:szCs w:val="16"/>
              </w:rPr>
              <w:t>-29%</w:t>
            </w:r>
          </w:p>
        </w:tc>
      </w:tr>
      <w:tr w:rsidR="00A16DA4" w:rsidRPr="00A16DA4" w14:paraId="0FB96915"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0CF851F9"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Soome (tarbimine)</w:t>
            </w:r>
          </w:p>
        </w:tc>
        <w:tc>
          <w:tcPr>
            <w:tcW w:w="820" w:type="dxa"/>
            <w:tcBorders>
              <w:top w:val="nil"/>
              <w:left w:val="single" w:sz="8" w:space="0" w:color="auto"/>
              <w:bottom w:val="nil"/>
              <w:right w:val="single" w:sz="8" w:space="0" w:color="auto"/>
            </w:tcBorders>
            <w:shd w:val="clear" w:color="auto" w:fill="auto"/>
            <w:noWrap/>
            <w:vAlign w:val="bottom"/>
            <w:hideMark/>
          </w:tcPr>
          <w:p w14:paraId="2D6D713C" w14:textId="77777777" w:rsidR="00A16DA4" w:rsidRPr="00A16DA4" w:rsidRDefault="00A16DA4" w:rsidP="00A16DA4">
            <w:pPr>
              <w:jc w:val="center"/>
              <w:rPr>
                <w:rFonts w:ascii="Calibri" w:hAnsi="Calibri"/>
                <w:sz w:val="16"/>
                <w:szCs w:val="16"/>
              </w:rPr>
            </w:pPr>
            <w:r w:rsidRPr="00A16DA4">
              <w:rPr>
                <w:rFonts w:ascii="Calibri" w:hAnsi="Calibri"/>
                <w:sz w:val="16"/>
                <w:szCs w:val="16"/>
              </w:rPr>
              <w:t>34,20</w:t>
            </w:r>
          </w:p>
        </w:tc>
        <w:tc>
          <w:tcPr>
            <w:tcW w:w="820" w:type="dxa"/>
            <w:tcBorders>
              <w:top w:val="nil"/>
              <w:left w:val="nil"/>
              <w:bottom w:val="nil"/>
              <w:right w:val="nil"/>
            </w:tcBorders>
            <w:shd w:val="clear" w:color="000000" w:fill="FFFFFF"/>
            <w:noWrap/>
            <w:vAlign w:val="bottom"/>
            <w:hideMark/>
          </w:tcPr>
          <w:p w14:paraId="5A9DD1FA" w14:textId="77777777" w:rsidR="00A16DA4" w:rsidRPr="00A16DA4" w:rsidRDefault="00A16DA4" w:rsidP="00A16DA4">
            <w:pPr>
              <w:jc w:val="center"/>
              <w:rPr>
                <w:rFonts w:ascii="Calibri" w:hAnsi="Calibri"/>
                <w:sz w:val="16"/>
                <w:szCs w:val="16"/>
              </w:rPr>
            </w:pPr>
            <w:r w:rsidRPr="00A16DA4">
              <w:rPr>
                <w:rFonts w:ascii="Calibri" w:hAnsi="Calibri"/>
                <w:sz w:val="16"/>
                <w:szCs w:val="16"/>
              </w:rPr>
              <w:t>37,29</w:t>
            </w:r>
          </w:p>
        </w:tc>
        <w:tc>
          <w:tcPr>
            <w:tcW w:w="820" w:type="dxa"/>
            <w:tcBorders>
              <w:top w:val="nil"/>
              <w:left w:val="single" w:sz="8" w:space="0" w:color="auto"/>
              <w:bottom w:val="nil"/>
              <w:right w:val="single" w:sz="8" w:space="0" w:color="auto"/>
            </w:tcBorders>
            <w:shd w:val="clear" w:color="auto" w:fill="auto"/>
            <w:noWrap/>
            <w:vAlign w:val="bottom"/>
            <w:hideMark/>
          </w:tcPr>
          <w:p w14:paraId="738D5316" w14:textId="77777777" w:rsidR="00A16DA4" w:rsidRPr="00A16DA4" w:rsidRDefault="00A16DA4" w:rsidP="00A16DA4">
            <w:pPr>
              <w:jc w:val="center"/>
              <w:rPr>
                <w:rFonts w:ascii="Calibri" w:hAnsi="Calibri"/>
                <w:sz w:val="16"/>
                <w:szCs w:val="16"/>
              </w:rPr>
            </w:pPr>
            <w:r w:rsidRPr="00A16DA4">
              <w:rPr>
                <w:rFonts w:ascii="Calibri" w:hAnsi="Calibri"/>
                <w:sz w:val="16"/>
                <w:szCs w:val="16"/>
              </w:rPr>
              <w:t>-8%</w:t>
            </w:r>
          </w:p>
        </w:tc>
      </w:tr>
      <w:tr w:rsidR="00A16DA4" w:rsidRPr="00A16DA4" w14:paraId="6CB309EC" w14:textId="77777777" w:rsidTr="00A16DA4">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5701084B" w14:textId="77777777" w:rsidR="00A16DA4" w:rsidRPr="00A16DA4" w:rsidRDefault="00A16DA4" w:rsidP="00A16DA4">
            <w:pPr>
              <w:jc w:val="left"/>
              <w:rPr>
                <w:rFonts w:ascii="Calibri" w:hAnsi="Calibri"/>
                <w:b/>
                <w:bCs/>
                <w:color w:val="000000"/>
                <w:sz w:val="16"/>
                <w:szCs w:val="16"/>
              </w:rPr>
            </w:pPr>
            <w:r w:rsidRPr="00A16DA4">
              <w:rPr>
                <w:rFonts w:ascii="Calibri" w:hAnsi="Calibri"/>
                <w:b/>
                <w:bCs/>
                <w:color w:val="000000"/>
                <w:sz w:val="16"/>
                <w:szCs w:val="16"/>
              </w:rPr>
              <w:t>BILANSIENERGIA MAX MÜÜGIHIND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DA811E4"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13C34035"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4482E5B4"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r>
      <w:tr w:rsidR="00A16DA4" w:rsidRPr="00A16DA4" w14:paraId="4FA81084"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2B909347"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646EDDE3" w14:textId="77777777" w:rsidR="00A16DA4" w:rsidRPr="00A16DA4" w:rsidRDefault="00A16DA4" w:rsidP="00A16DA4">
            <w:pPr>
              <w:jc w:val="center"/>
              <w:rPr>
                <w:rFonts w:ascii="Calibri" w:hAnsi="Calibri"/>
                <w:sz w:val="16"/>
                <w:szCs w:val="16"/>
              </w:rPr>
            </w:pPr>
            <w:r w:rsidRPr="00A16DA4">
              <w:rPr>
                <w:rFonts w:ascii="Calibri" w:hAnsi="Calibri"/>
                <w:sz w:val="16"/>
                <w:szCs w:val="16"/>
              </w:rPr>
              <w:t>139,90</w:t>
            </w:r>
          </w:p>
        </w:tc>
        <w:tc>
          <w:tcPr>
            <w:tcW w:w="820" w:type="dxa"/>
            <w:tcBorders>
              <w:top w:val="nil"/>
              <w:left w:val="nil"/>
              <w:bottom w:val="nil"/>
              <w:right w:val="nil"/>
            </w:tcBorders>
            <w:shd w:val="clear" w:color="000000" w:fill="FFFFFF"/>
            <w:noWrap/>
            <w:vAlign w:val="bottom"/>
            <w:hideMark/>
          </w:tcPr>
          <w:p w14:paraId="0C43382B" w14:textId="77777777" w:rsidR="00A16DA4" w:rsidRPr="00A16DA4" w:rsidRDefault="00A16DA4" w:rsidP="00A16DA4">
            <w:pPr>
              <w:jc w:val="center"/>
              <w:rPr>
                <w:rFonts w:ascii="Calibri" w:hAnsi="Calibri"/>
                <w:sz w:val="16"/>
                <w:szCs w:val="16"/>
              </w:rPr>
            </w:pPr>
            <w:r w:rsidRPr="00A16DA4">
              <w:rPr>
                <w:rFonts w:ascii="Calibri" w:hAnsi="Calibri"/>
                <w:sz w:val="16"/>
                <w:szCs w:val="16"/>
              </w:rPr>
              <w:t>142,60</w:t>
            </w:r>
          </w:p>
        </w:tc>
        <w:tc>
          <w:tcPr>
            <w:tcW w:w="820" w:type="dxa"/>
            <w:tcBorders>
              <w:top w:val="nil"/>
              <w:left w:val="single" w:sz="8" w:space="0" w:color="auto"/>
              <w:bottom w:val="nil"/>
              <w:right w:val="single" w:sz="8" w:space="0" w:color="auto"/>
            </w:tcBorders>
            <w:shd w:val="clear" w:color="auto" w:fill="auto"/>
            <w:noWrap/>
            <w:vAlign w:val="bottom"/>
            <w:hideMark/>
          </w:tcPr>
          <w:p w14:paraId="09CE6FEA" w14:textId="77777777" w:rsidR="00A16DA4" w:rsidRPr="00A16DA4" w:rsidRDefault="00A16DA4" w:rsidP="00A16DA4">
            <w:pPr>
              <w:jc w:val="center"/>
              <w:rPr>
                <w:rFonts w:ascii="Calibri" w:hAnsi="Calibri"/>
                <w:sz w:val="16"/>
                <w:szCs w:val="16"/>
              </w:rPr>
            </w:pPr>
            <w:r w:rsidRPr="00A16DA4">
              <w:rPr>
                <w:rFonts w:ascii="Calibri" w:hAnsi="Calibri"/>
                <w:sz w:val="16"/>
                <w:szCs w:val="16"/>
              </w:rPr>
              <w:t>-2%</w:t>
            </w:r>
          </w:p>
        </w:tc>
      </w:tr>
      <w:tr w:rsidR="00A16DA4" w:rsidRPr="00A16DA4" w14:paraId="325A7481"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D8E6DBE"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C151166" w14:textId="77777777" w:rsidR="00A16DA4" w:rsidRPr="00A16DA4" w:rsidRDefault="00A16DA4" w:rsidP="00A16DA4">
            <w:pPr>
              <w:jc w:val="center"/>
              <w:rPr>
                <w:rFonts w:ascii="Calibri" w:hAnsi="Calibri"/>
                <w:sz w:val="16"/>
                <w:szCs w:val="16"/>
              </w:rPr>
            </w:pPr>
            <w:r w:rsidRPr="00A16DA4">
              <w:rPr>
                <w:rFonts w:ascii="Calibri" w:hAnsi="Calibri"/>
                <w:sz w:val="16"/>
                <w:szCs w:val="16"/>
              </w:rPr>
              <w:t>125,31</w:t>
            </w:r>
          </w:p>
        </w:tc>
        <w:tc>
          <w:tcPr>
            <w:tcW w:w="820" w:type="dxa"/>
            <w:tcBorders>
              <w:top w:val="single" w:sz="8" w:space="0" w:color="auto"/>
              <w:left w:val="nil"/>
              <w:bottom w:val="single" w:sz="8" w:space="0" w:color="auto"/>
              <w:right w:val="nil"/>
            </w:tcBorders>
            <w:shd w:val="clear" w:color="000000" w:fill="FFFFFF"/>
            <w:noWrap/>
            <w:vAlign w:val="bottom"/>
            <w:hideMark/>
          </w:tcPr>
          <w:p w14:paraId="2F496E2B" w14:textId="77777777" w:rsidR="00A16DA4" w:rsidRPr="00A16DA4" w:rsidRDefault="00A16DA4" w:rsidP="00A16DA4">
            <w:pPr>
              <w:jc w:val="center"/>
              <w:rPr>
                <w:rFonts w:ascii="Calibri" w:hAnsi="Calibri"/>
                <w:sz w:val="16"/>
                <w:szCs w:val="16"/>
              </w:rPr>
            </w:pPr>
            <w:r w:rsidRPr="00A16DA4">
              <w:rPr>
                <w:rFonts w:ascii="Calibri" w:hAnsi="Calibri"/>
                <w:sz w:val="16"/>
                <w:szCs w:val="16"/>
              </w:rPr>
              <w:t>146,26</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F14219E" w14:textId="77777777" w:rsidR="00A16DA4" w:rsidRPr="00A16DA4" w:rsidRDefault="00A16DA4" w:rsidP="00A16DA4">
            <w:pPr>
              <w:jc w:val="center"/>
              <w:rPr>
                <w:rFonts w:ascii="Calibri" w:hAnsi="Calibri"/>
                <w:sz w:val="16"/>
                <w:szCs w:val="16"/>
              </w:rPr>
            </w:pPr>
            <w:r w:rsidRPr="00A16DA4">
              <w:rPr>
                <w:rFonts w:ascii="Calibri" w:hAnsi="Calibri"/>
                <w:sz w:val="16"/>
                <w:szCs w:val="16"/>
              </w:rPr>
              <w:t>-14%</w:t>
            </w:r>
          </w:p>
        </w:tc>
      </w:tr>
      <w:tr w:rsidR="00A16DA4" w:rsidRPr="00A16DA4" w14:paraId="6ED84B1F"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533444FD"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17478CBB" w14:textId="77777777" w:rsidR="00A16DA4" w:rsidRPr="00A16DA4" w:rsidRDefault="00A16DA4" w:rsidP="00A16DA4">
            <w:pPr>
              <w:jc w:val="center"/>
              <w:rPr>
                <w:rFonts w:ascii="Calibri" w:hAnsi="Calibri"/>
                <w:sz w:val="16"/>
                <w:szCs w:val="16"/>
              </w:rPr>
            </w:pPr>
            <w:r w:rsidRPr="00A16DA4">
              <w:rPr>
                <w:rFonts w:ascii="Calibri" w:hAnsi="Calibri"/>
                <w:sz w:val="16"/>
                <w:szCs w:val="16"/>
              </w:rPr>
              <w:t>125,08</w:t>
            </w:r>
          </w:p>
        </w:tc>
        <w:tc>
          <w:tcPr>
            <w:tcW w:w="820" w:type="dxa"/>
            <w:tcBorders>
              <w:top w:val="nil"/>
              <w:left w:val="nil"/>
              <w:bottom w:val="nil"/>
              <w:right w:val="nil"/>
            </w:tcBorders>
            <w:shd w:val="clear" w:color="000000" w:fill="FFFFFF"/>
            <w:noWrap/>
            <w:vAlign w:val="bottom"/>
            <w:hideMark/>
          </w:tcPr>
          <w:p w14:paraId="2EEEAE36" w14:textId="77777777" w:rsidR="00A16DA4" w:rsidRPr="00A16DA4" w:rsidRDefault="00A16DA4" w:rsidP="00A16DA4">
            <w:pPr>
              <w:jc w:val="center"/>
              <w:rPr>
                <w:rFonts w:ascii="Calibri" w:hAnsi="Calibri"/>
                <w:sz w:val="16"/>
                <w:szCs w:val="16"/>
              </w:rPr>
            </w:pPr>
            <w:r w:rsidRPr="00A16DA4">
              <w:rPr>
                <w:rFonts w:ascii="Calibri" w:hAnsi="Calibri"/>
                <w:sz w:val="16"/>
                <w:szCs w:val="16"/>
              </w:rPr>
              <w:t>140,48</w:t>
            </w:r>
          </w:p>
        </w:tc>
        <w:tc>
          <w:tcPr>
            <w:tcW w:w="820" w:type="dxa"/>
            <w:tcBorders>
              <w:top w:val="nil"/>
              <w:left w:val="single" w:sz="8" w:space="0" w:color="auto"/>
              <w:bottom w:val="nil"/>
              <w:right w:val="single" w:sz="8" w:space="0" w:color="auto"/>
            </w:tcBorders>
            <w:shd w:val="clear" w:color="auto" w:fill="auto"/>
            <w:noWrap/>
            <w:vAlign w:val="bottom"/>
            <w:hideMark/>
          </w:tcPr>
          <w:p w14:paraId="159E2403" w14:textId="77777777" w:rsidR="00A16DA4" w:rsidRPr="00A16DA4" w:rsidRDefault="00A16DA4" w:rsidP="00A16DA4">
            <w:pPr>
              <w:jc w:val="center"/>
              <w:rPr>
                <w:rFonts w:ascii="Calibri" w:hAnsi="Calibri"/>
                <w:sz w:val="16"/>
                <w:szCs w:val="16"/>
              </w:rPr>
            </w:pPr>
            <w:r w:rsidRPr="00A16DA4">
              <w:rPr>
                <w:rFonts w:ascii="Calibri" w:hAnsi="Calibri"/>
                <w:sz w:val="16"/>
                <w:szCs w:val="16"/>
              </w:rPr>
              <w:t>-11%</w:t>
            </w:r>
          </w:p>
        </w:tc>
      </w:tr>
      <w:tr w:rsidR="00A16DA4" w:rsidRPr="00A16DA4" w14:paraId="57F525A9"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AC6E1C3"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Soome (tootmine, tarbimine)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CFFFA2" w14:textId="77777777" w:rsidR="00A16DA4" w:rsidRPr="00A16DA4" w:rsidRDefault="00A16DA4" w:rsidP="00A16DA4">
            <w:pPr>
              <w:jc w:val="center"/>
              <w:rPr>
                <w:rFonts w:ascii="Calibri" w:hAnsi="Calibri"/>
                <w:sz w:val="16"/>
                <w:szCs w:val="16"/>
              </w:rPr>
            </w:pPr>
            <w:r w:rsidRPr="00A16DA4">
              <w:rPr>
                <w:rFonts w:ascii="Calibri" w:hAnsi="Calibri"/>
                <w:sz w:val="16"/>
                <w:szCs w:val="16"/>
              </w:rPr>
              <w:t>315,00</w:t>
            </w:r>
          </w:p>
        </w:tc>
        <w:tc>
          <w:tcPr>
            <w:tcW w:w="820" w:type="dxa"/>
            <w:tcBorders>
              <w:top w:val="single" w:sz="8" w:space="0" w:color="auto"/>
              <w:left w:val="nil"/>
              <w:bottom w:val="single" w:sz="8" w:space="0" w:color="auto"/>
              <w:right w:val="nil"/>
            </w:tcBorders>
            <w:shd w:val="clear" w:color="000000" w:fill="FFFFFF"/>
            <w:noWrap/>
            <w:vAlign w:val="bottom"/>
            <w:hideMark/>
          </w:tcPr>
          <w:p w14:paraId="588EC530" w14:textId="77777777" w:rsidR="00A16DA4" w:rsidRPr="00A16DA4" w:rsidRDefault="00A16DA4" w:rsidP="00A16DA4">
            <w:pPr>
              <w:jc w:val="center"/>
              <w:rPr>
                <w:rFonts w:ascii="Calibri" w:hAnsi="Calibri"/>
                <w:sz w:val="16"/>
                <w:szCs w:val="16"/>
              </w:rPr>
            </w:pPr>
            <w:r w:rsidRPr="00A16DA4">
              <w:rPr>
                <w:rFonts w:ascii="Calibri" w:hAnsi="Calibri"/>
                <w:sz w:val="16"/>
                <w:szCs w:val="16"/>
              </w:rPr>
              <w:t>90,00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82FAC62" w14:textId="77777777" w:rsidR="00A16DA4" w:rsidRPr="00A16DA4" w:rsidRDefault="00A16DA4" w:rsidP="00A16DA4">
            <w:pPr>
              <w:jc w:val="center"/>
              <w:rPr>
                <w:rFonts w:ascii="Calibri" w:hAnsi="Calibri"/>
                <w:sz w:val="16"/>
                <w:szCs w:val="16"/>
              </w:rPr>
            </w:pPr>
            <w:r w:rsidRPr="00A16DA4">
              <w:rPr>
                <w:rFonts w:ascii="Calibri" w:hAnsi="Calibri"/>
                <w:sz w:val="16"/>
                <w:szCs w:val="16"/>
              </w:rPr>
              <w:t>250%</w:t>
            </w:r>
          </w:p>
        </w:tc>
      </w:tr>
      <w:tr w:rsidR="00A16DA4" w:rsidRPr="00A16DA4" w14:paraId="416433C2" w14:textId="77777777" w:rsidTr="00A16DA4">
        <w:trPr>
          <w:trHeight w:val="465"/>
        </w:trPr>
        <w:tc>
          <w:tcPr>
            <w:tcW w:w="2180" w:type="dxa"/>
            <w:tcBorders>
              <w:top w:val="nil"/>
              <w:left w:val="single" w:sz="8" w:space="0" w:color="auto"/>
              <w:bottom w:val="nil"/>
              <w:right w:val="nil"/>
            </w:tcBorders>
            <w:shd w:val="clear" w:color="000000" w:fill="D9D9D9"/>
            <w:vAlign w:val="center"/>
            <w:hideMark/>
          </w:tcPr>
          <w:p w14:paraId="72B29A2F" w14:textId="77777777" w:rsidR="00A16DA4" w:rsidRPr="00A16DA4" w:rsidRDefault="00A16DA4" w:rsidP="00A16DA4">
            <w:pPr>
              <w:jc w:val="left"/>
              <w:rPr>
                <w:rFonts w:ascii="Calibri" w:hAnsi="Calibri"/>
                <w:b/>
                <w:bCs/>
                <w:color w:val="000000"/>
                <w:sz w:val="16"/>
                <w:szCs w:val="16"/>
              </w:rPr>
            </w:pPr>
            <w:r w:rsidRPr="00A16DA4">
              <w:rPr>
                <w:rFonts w:ascii="Calibri" w:hAnsi="Calibri"/>
                <w:b/>
                <w:bCs/>
                <w:color w:val="000000"/>
                <w:sz w:val="16"/>
                <w:szCs w:val="16"/>
              </w:rPr>
              <w:t>BILANSIENERGIA MIN OSTUHIND</w:t>
            </w:r>
          </w:p>
        </w:tc>
        <w:tc>
          <w:tcPr>
            <w:tcW w:w="820" w:type="dxa"/>
            <w:tcBorders>
              <w:top w:val="nil"/>
              <w:left w:val="single" w:sz="8" w:space="0" w:color="auto"/>
              <w:bottom w:val="nil"/>
              <w:right w:val="single" w:sz="8" w:space="0" w:color="auto"/>
            </w:tcBorders>
            <w:shd w:val="clear" w:color="000000" w:fill="D9D9D9"/>
            <w:noWrap/>
            <w:vAlign w:val="bottom"/>
            <w:hideMark/>
          </w:tcPr>
          <w:p w14:paraId="48D1FC74"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nil"/>
              <w:left w:val="nil"/>
              <w:bottom w:val="nil"/>
              <w:right w:val="nil"/>
            </w:tcBorders>
            <w:shd w:val="clear" w:color="000000" w:fill="D9D9D9"/>
            <w:noWrap/>
            <w:vAlign w:val="bottom"/>
            <w:hideMark/>
          </w:tcPr>
          <w:p w14:paraId="3ACEBFE3"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nil"/>
              <w:left w:val="single" w:sz="8" w:space="0" w:color="auto"/>
              <w:bottom w:val="nil"/>
              <w:right w:val="single" w:sz="8" w:space="0" w:color="auto"/>
            </w:tcBorders>
            <w:shd w:val="clear" w:color="000000" w:fill="D9D9D9"/>
            <w:noWrap/>
            <w:vAlign w:val="bottom"/>
            <w:hideMark/>
          </w:tcPr>
          <w:p w14:paraId="28A447D3"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r>
      <w:tr w:rsidR="00A16DA4" w:rsidRPr="00A16DA4" w14:paraId="0280164E"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C22659B"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Eesti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EA0B3C5" w14:textId="77777777" w:rsidR="00A16DA4" w:rsidRPr="00A16DA4" w:rsidRDefault="00A16DA4" w:rsidP="00A16DA4">
            <w:pPr>
              <w:jc w:val="center"/>
              <w:rPr>
                <w:rFonts w:ascii="Calibri" w:hAnsi="Calibri"/>
                <w:sz w:val="16"/>
                <w:szCs w:val="16"/>
              </w:rPr>
            </w:pPr>
            <w:r w:rsidRPr="00A16DA4">
              <w:rPr>
                <w:rFonts w:ascii="Calibri" w:hAnsi="Calibri"/>
                <w:sz w:val="16"/>
                <w:szCs w:val="16"/>
              </w:rPr>
              <w:t>-6,00</w:t>
            </w:r>
          </w:p>
        </w:tc>
        <w:tc>
          <w:tcPr>
            <w:tcW w:w="820" w:type="dxa"/>
            <w:tcBorders>
              <w:top w:val="single" w:sz="8" w:space="0" w:color="auto"/>
              <w:left w:val="nil"/>
              <w:bottom w:val="single" w:sz="8" w:space="0" w:color="auto"/>
              <w:right w:val="nil"/>
            </w:tcBorders>
            <w:shd w:val="clear" w:color="000000" w:fill="FFFFFF"/>
            <w:noWrap/>
            <w:vAlign w:val="bottom"/>
            <w:hideMark/>
          </w:tcPr>
          <w:p w14:paraId="461D327B" w14:textId="77777777" w:rsidR="00A16DA4" w:rsidRPr="00A16DA4" w:rsidRDefault="00A16DA4" w:rsidP="00A16DA4">
            <w:pPr>
              <w:jc w:val="center"/>
              <w:rPr>
                <w:rFonts w:ascii="Calibri" w:hAnsi="Calibri"/>
                <w:sz w:val="16"/>
                <w:szCs w:val="16"/>
              </w:rPr>
            </w:pPr>
            <w:r w:rsidRPr="00A16DA4">
              <w:rPr>
                <w:rFonts w:ascii="Calibri" w:hAnsi="Calibri"/>
                <w:sz w:val="16"/>
                <w:szCs w:val="16"/>
              </w:rPr>
              <w:t>11,40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266F13" w14:textId="77777777" w:rsidR="00A16DA4" w:rsidRPr="00A16DA4" w:rsidRDefault="00A16DA4" w:rsidP="00A16DA4">
            <w:pPr>
              <w:jc w:val="center"/>
              <w:rPr>
                <w:rFonts w:ascii="Calibri" w:hAnsi="Calibri"/>
                <w:sz w:val="16"/>
                <w:szCs w:val="16"/>
              </w:rPr>
            </w:pPr>
            <w:r w:rsidRPr="00A16DA4">
              <w:rPr>
                <w:rFonts w:ascii="Calibri" w:hAnsi="Calibri"/>
                <w:sz w:val="16"/>
                <w:szCs w:val="16"/>
              </w:rPr>
              <w:t>-153%</w:t>
            </w:r>
          </w:p>
        </w:tc>
      </w:tr>
      <w:tr w:rsidR="00A16DA4" w:rsidRPr="00A16DA4" w14:paraId="082CD671"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06E45F1E"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Läti</w:t>
            </w:r>
          </w:p>
        </w:tc>
        <w:tc>
          <w:tcPr>
            <w:tcW w:w="820" w:type="dxa"/>
            <w:tcBorders>
              <w:top w:val="nil"/>
              <w:left w:val="single" w:sz="8" w:space="0" w:color="auto"/>
              <w:bottom w:val="nil"/>
              <w:right w:val="single" w:sz="8" w:space="0" w:color="auto"/>
            </w:tcBorders>
            <w:shd w:val="clear" w:color="auto" w:fill="auto"/>
            <w:noWrap/>
            <w:vAlign w:val="bottom"/>
            <w:hideMark/>
          </w:tcPr>
          <w:p w14:paraId="0221BEE6" w14:textId="77777777" w:rsidR="00A16DA4" w:rsidRPr="00A16DA4" w:rsidRDefault="00A16DA4" w:rsidP="00A16DA4">
            <w:pPr>
              <w:jc w:val="center"/>
              <w:rPr>
                <w:rFonts w:ascii="Calibri" w:hAnsi="Calibri"/>
                <w:sz w:val="16"/>
                <w:szCs w:val="16"/>
              </w:rPr>
            </w:pPr>
            <w:r w:rsidRPr="00A16DA4">
              <w:rPr>
                <w:rFonts w:ascii="Calibri" w:hAnsi="Calibri"/>
                <w:sz w:val="16"/>
                <w:szCs w:val="16"/>
              </w:rPr>
              <w:t>5,09</w:t>
            </w:r>
          </w:p>
        </w:tc>
        <w:tc>
          <w:tcPr>
            <w:tcW w:w="820" w:type="dxa"/>
            <w:tcBorders>
              <w:top w:val="nil"/>
              <w:left w:val="nil"/>
              <w:bottom w:val="nil"/>
              <w:right w:val="nil"/>
            </w:tcBorders>
            <w:shd w:val="clear" w:color="000000" w:fill="FFFFFF"/>
            <w:noWrap/>
            <w:vAlign w:val="bottom"/>
            <w:hideMark/>
          </w:tcPr>
          <w:p w14:paraId="63A51C1D" w14:textId="77777777" w:rsidR="00A16DA4" w:rsidRPr="00A16DA4" w:rsidRDefault="00A16DA4" w:rsidP="00A16DA4">
            <w:pPr>
              <w:jc w:val="center"/>
              <w:rPr>
                <w:rFonts w:ascii="Calibri" w:hAnsi="Calibri"/>
                <w:sz w:val="16"/>
                <w:szCs w:val="16"/>
              </w:rPr>
            </w:pPr>
            <w:r w:rsidRPr="00A16DA4">
              <w:rPr>
                <w:rFonts w:ascii="Calibri" w:hAnsi="Calibri"/>
                <w:sz w:val="16"/>
                <w:szCs w:val="16"/>
              </w:rPr>
              <w:t>12,61</w:t>
            </w:r>
          </w:p>
        </w:tc>
        <w:tc>
          <w:tcPr>
            <w:tcW w:w="820" w:type="dxa"/>
            <w:tcBorders>
              <w:top w:val="nil"/>
              <w:left w:val="single" w:sz="8" w:space="0" w:color="auto"/>
              <w:bottom w:val="nil"/>
              <w:right w:val="single" w:sz="8" w:space="0" w:color="auto"/>
            </w:tcBorders>
            <w:shd w:val="clear" w:color="auto" w:fill="auto"/>
            <w:noWrap/>
            <w:vAlign w:val="bottom"/>
            <w:hideMark/>
          </w:tcPr>
          <w:p w14:paraId="503479AE" w14:textId="77777777" w:rsidR="00A16DA4" w:rsidRPr="00A16DA4" w:rsidRDefault="00A16DA4" w:rsidP="00A16DA4">
            <w:pPr>
              <w:jc w:val="center"/>
              <w:rPr>
                <w:rFonts w:ascii="Calibri" w:hAnsi="Calibri"/>
                <w:sz w:val="16"/>
                <w:szCs w:val="16"/>
              </w:rPr>
            </w:pPr>
            <w:r w:rsidRPr="00A16DA4">
              <w:rPr>
                <w:rFonts w:ascii="Calibri" w:hAnsi="Calibri"/>
                <w:sz w:val="16"/>
                <w:szCs w:val="16"/>
              </w:rPr>
              <w:t>-60%</w:t>
            </w:r>
          </w:p>
        </w:tc>
      </w:tr>
      <w:tr w:rsidR="00A16DA4" w:rsidRPr="00A16DA4" w14:paraId="00D6448C"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B2B5271"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Leedu</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8068508" w14:textId="77777777" w:rsidR="00A16DA4" w:rsidRPr="00A16DA4" w:rsidRDefault="00A16DA4" w:rsidP="00A16DA4">
            <w:pPr>
              <w:jc w:val="center"/>
              <w:rPr>
                <w:rFonts w:ascii="Calibri" w:hAnsi="Calibri"/>
                <w:sz w:val="16"/>
                <w:szCs w:val="16"/>
              </w:rPr>
            </w:pPr>
            <w:r w:rsidRPr="00A16DA4">
              <w:rPr>
                <w:rFonts w:ascii="Calibri" w:hAnsi="Calibri"/>
                <w:sz w:val="16"/>
                <w:szCs w:val="16"/>
              </w:rPr>
              <w:t>6,04</w:t>
            </w:r>
          </w:p>
        </w:tc>
        <w:tc>
          <w:tcPr>
            <w:tcW w:w="820" w:type="dxa"/>
            <w:tcBorders>
              <w:top w:val="single" w:sz="8" w:space="0" w:color="auto"/>
              <w:left w:val="nil"/>
              <w:bottom w:val="single" w:sz="8" w:space="0" w:color="auto"/>
              <w:right w:val="nil"/>
            </w:tcBorders>
            <w:shd w:val="clear" w:color="000000" w:fill="FFFFFF"/>
            <w:noWrap/>
            <w:vAlign w:val="bottom"/>
            <w:hideMark/>
          </w:tcPr>
          <w:p w14:paraId="7D2A3E6C" w14:textId="77777777" w:rsidR="00A16DA4" w:rsidRPr="00A16DA4" w:rsidRDefault="00A16DA4" w:rsidP="00A16DA4">
            <w:pPr>
              <w:jc w:val="center"/>
              <w:rPr>
                <w:rFonts w:ascii="Calibri" w:hAnsi="Calibri"/>
                <w:sz w:val="16"/>
                <w:szCs w:val="16"/>
              </w:rPr>
            </w:pPr>
            <w:r w:rsidRPr="00A16DA4">
              <w:rPr>
                <w:rFonts w:ascii="Calibri" w:hAnsi="Calibri"/>
                <w:sz w:val="16"/>
                <w:szCs w:val="16"/>
              </w:rPr>
              <w:t>8,51</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A9B01E" w14:textId="77777777" w:rsidR="00A16DA4" w:rsidRPr="00A16DA4" w:rsidRDefault="00A16DA4" w:rsidP="00A16DA4">
            <w:pPr>
              <w:jc w:val="center"/>
              <w:rPr>
                <w:rFonts w:ascii="Calibri" w:hAnsi="Calibri"/>
                <w:sz w:val="16"/>
                <w:szCs w:val="16"/>
              </w:rPr>
            </w:pPr>
            <w:r w:rsidRPr="00A16DA4">
              <w:rPr>
                <w:rFonts w:ascii="Calibri" w:hAnsi="Calibri"/>
                <w:sz w:val="16"/>
                <w:szCs w:val="16"/>
              </w:rPr>
              <w:t>-29%</w:t>
            </w:r>
          </w:p>
        </w:tc>
      </w:tr>
      <w:tr w:rsidR="00A16DA4" w:rsidRPr="00A16DA4" w14:paraId="0054BE7E"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37105393"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Soome (tootmine, tarbimine)</w:t>
            </w:r>
          </w:p>
        </w:tc>
        <w:tc>
          <w:tcPr>
            <w:tcW w:w="820" w:type="dxa"/>
            <w:tcBorders>
              <w:top w:val="nil"/>
              <w:left w:val="single" w:sz="8" w:space="0" w:color="auto"/>
              <w:bottom w:val="nil"/>
              <w:right w:val="single" w:sz="8" w:space="0" w:color="auto"/>
            </w:tcBorders>
            <w:shd w:val="clear" w:color="auto" w:fill="auto"/>
            <w:noWrap/>
            <w:vAlign w:val="bottom"/>
            <w:hideMark/>
          </w:tcPr>
          <w:p w14:paraId="08630865" w14:textId="77777777" w:rsidR="00A16DA4" w:rsidRPr="00A16DA4" w:rsidRDefault="00A16DA4" w:rsidP="00A16DA4">
            <w:pPr>
              <w:jc w:val="center"/>
              <w:rPr>
                <w:rFonts w:ascii="Calibri" w:hAnsi="Calibri"/>
                <w:sz w:val="16"/>
                <w:szCs w:val="16"/>
              </w:rPr>
            </w:pPr>
            <w:r w:rsidRPr="00A16DA4">
              <w:rPr>
                <w:rFonts w:ascii="Calibri" w:hAnsi="Calibri"/>
                <w:sz w:val="16"/>
                <w:szCs w:val="16"/>
              </w:rPr>
              <w:t>0,00</w:t>
            </w:r>
          </w:p>
        </w:tc>
        <w:tc>
          <w:tcPr>
            <w:tcW w:w="820" w:type="dxa"/>
            <w:tcBorders>
              <w:top w:val="nil"/>
              <w:left w:val="nil"/>
              <w:bottom w:val="nil"/>
              <w:right w:val="nil"/>
            </w:tcBorders>
            <w:shd w:val="clear" w:color="000000" w:fill="FFFFFF"/>
            <w:noWrap/>
            <w:vAlign w:val="bottom"/>
            <w:hideMark/>
          </w:tcPr>
          <w:p w14:paraId="5A45CF66" w14:textId="77777777" w:rsidR="00A16DA4" w:rsidRPr="00A16DA4" w:rsidRDefault="00A16DA4" w:rsidP="00A16DA4">
            <w:pPr>
              <w:jc w:val="center"/>
              <w:rPr>
                <w:rFonts w:ascii="Calibri" w:hAnsi="Calibri"/>
                <w:sz w:val="16"/>
                <w:szCs w:val="16"/>
              </w:rPr>
            </w:pPr>
            <w:r w:rsidRPr="00A16DA4">
              <w:rPr>
                <w:rFonts w:ascii="Calibri" w:hAnsi="Calibri"/>
                <w:sz w:val="16"/>
                <w:szCs w:val="16"/>
              </w:rPr>
              <w:t>16,20</w:t>
            </w:r>
          </w:p>
        </w:tc>
        <w:tc>
          <w:tcPr>
            <w:tcW w:w="820" w:type="dxa"/>
            <w:tcBorders>
              <w:top w:val="nil"/>
              <w:left w:val="single" w:sz="8" w:space="0" w:color="auto"/>
              <w:bottom w:val="nil"/>
              <w:right w:val="single" w:sz="8" w:space="0" w:color="auto"/>
            </w:tcBorders>
            <w:shd w:val="clear" w:color="auto" w:fill="auto"/>
            <w:noWrap/>
            <w:vAlign w:val="bottom"/>
            <w:hideMark/>
          </w:tcPr>
          <w:p w14:paraId="43326B8C" w14:textId="77777777" w:rsidR="00A16DA4" w:rsidRPr="00A16DA4" w:rsidRDefault="00A16DA4" w:rsidP="00A16DA4">
            <w:pPr>
              <w:jc w:val="center"/>
              <w:rPr>
                <w:rFonts w:ascii="Calibri" w:hAnsi="Calibri"/>
                <w:sz w:val="16"/>
                <w:szCs w:val="16"/>
              </w:rPr>
            </w:pPr>
            <w:r w:rsidRPr="00A16DA4">
              <w:rPr>
                <w:rFonts w:ascii="Calibri" w:hAnsi="Calibri"/>
                <w:sz w:val="16"/>
                <w:szCs w:val="16"/>
              </w:rPr>
              <w:t>-100%</w:t>
            </w:r>
          </w:p>
        </w:tc>
      </w:tr>
      <w:tr w:rsidR="00A16DA4" w:rsidRPr="00A16DA4" w14:paraId="64BCD341" w14:textId="77777777" w:rsidTr="00A16DA4">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4E1C9913" w14:textId="77777777" w:rsidR="00A16DA4" w:rsidRPr="00A16DA4" w:rsidRDefault="00A16DA4" w:rsidP="00A16DA4">
            <w:pPr>
              <w:jc w:val="left"/>
              <w:rPr>
                <w:rFonts w:ascii="Calibri" w:hAnsi="Calibri"/>
                <w:b/>
                <w:bCs/>
                <w:color w:val="000000"/>
                <w:sz w:val="16"/>
                <w:szCs w:val="16"/>
              </w:rPr>
            </w:pPr>
            <w:r w:rsidRPr="00A16DA4">
              <w:rPr>
                <w:rFonts w:ascii="Calibri" w:hAnsi="Calibri"/>
                <w:b/>
                <w:bCs/>
                <w:color w:val="000000"/>
                <w:sz w:val="16"/>
                <w:szCs w:val="16"/>
              </w:rPr>
              <w:t>EES AVATUD TARNE KESKMINE HIND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A295BAD"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5FAEC1AE"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4E491524" w14:textId="77777777" w:rsidR="00A16DA4" w:rsidRPr="00A16DA4" w:rsidRDefault="00A16DA4" w:rsidP="00A16DA4">
            <w:pPr>
              <w:jc w:val="center"/>
              <w:rPr>
                <w:rFonts w:ascii="Calibri" w:hAnsi="Calibri"/>
                <w:sz w:val="16"/>
                <w:szCs w:val="16"/>
              </w:rPr>
            </w:pPr>
            <w:r w:rsidRPr="00A16DA4">
              <w:rPr>
                <w:rFonts w:ascii="Calibri" w:hAnsi="Calibri"/>
                <w:sz w:val="16"/>
                <w:szCs w:val="16"/>
              </w:rPr>
              <w:t> </w:t>
            </w:r>
          </w:p>
        </w:tc>
      </w:tr>
      <w:tr w:rsidR="00A16DA4" w:rsidRPr="00A16DA4" w14:paraId="65DFAA5F" w14:textId="77777777" w:rsidTr="00A16DA4">
        <w:trPr>
          <w:trHeight w:val="270"/>
        </w:trPr>
        <w:tc>
          <w:tcPr>
            <w:tcW w:w="2180" w:type="dxa"/>
            <w:tcBorders>
              <w:top w:val="nil"/>
              <w:left w:val="single" w:sz="8" w:space="0" w:color="auto"/>
              <w:bottom w:val="nil"/>
              <w:right w:val="nil"/>
            </w:tcBorders>
            <w:shd w:val="clear" w:color="auto" w:fill="auto"/>
            <w:noWrap/>
            <w:vAlign w:val="center"/>
            <w:hideMark/>
          </w:tcPr>
          <w:p w14:paraId="3B0141E6"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Keskmine ostuhind</w:t>
            </w:r>
          </w:p>
        </w:tc>
        <w:tc>
          <w:tcPr>
            <w:tcW w:w="820" w:type="dxa"/>
            <w:tcBorders>
              <w:top w:val="nil"/>
              <w:left w:val="single" w:sz="8" w:space="0" w:color="auto"/>
              <w:bottom w:val="nil"/>
              <w:right w:val="single" w:sz="8" w:space="0" w:color="auto"/>
            </w:tcBorders>
            <w:shd w:val="clear" w:color="auto" w:fill="auto"/>
            <w:noWrap/>
            <w:vAlign w:val="bottom"/>
            <w:hideMark/>
          </w:tcPr>
          <w:p w14:paraId="3A49F3DD" w14:textId="77777777" w:rsidR="00A16DA4" w:rsidRPr="00A16DA4" w:rsidRDefault="00A16DA4" w:rsidP="00A16DA4">
            <w:pPr>
              <w:jc w:val="center"/>
              <w:rPr>
                <w:rFonts w:ascii="Calibri" w:hAnsi="Calibri"/>
                <w:sz w:val="16"/>
                <w:szCs w:val="16"/>
              </w:rPr>
            </w:pPr>
            <w:r w:rsidRPr="00A16DA4">
              <w:rPr>
                <w:rFonts w:ascii="Calibri" w:hAnsi="Calibri"/>
                <w:sz w:val="16"/>
                <w:szCs w:val="16"/>
              </w:rPr>
              <w:t>71,91</w:t>
            </w:r>
          </w:p>
        </w:tc>
        <w:tc>
          <w:tcPr>
            <w:tcW w:w="820" w:type="dxa"/>
            <w:tcBorders>
              <w:top w:val="nil"/>
              <w:left w:val="nil"/>
              <w:bottom w:val="nil"/>
              <w:right w:val="nil"/>
            </w:tcBorders>
            <w:shd w:val="clear" w:color="000000" w:fill="FFFFFF"/>
            <w:noWrap/>
            <w:vAlign w:val="bottom"/>
            <w:hideMark/>
          </w:tcPr>
          <w:p w14:paraId="421D40EC" w14:textId="77777777" w:rsidR="00A16DA4" w:rsidRPr="00A16DA4" w:rsidRDefault="00A16DA4" w:rsidP="00A16DA4">
            <w:pPr>
              <w:jc w:val="center"/>
              <w:rPr>
                <w:rFonts w:ascii="Calibri" w:hAnsi="Calibri"/>
                <w:sz w:val="16"/>
                <w:szCs w:val="16"/>
              </w:rPr>
            </w:pPr>
            <w:r w:rsidRPr="00A16DA4">
              <w:rPr>
                <w:rFonts w:ascii="Calibri" w:hAnsi="Calibri"/>
                <w:sz w:val="16"/>
                <w:szCs w:val="16"/>
              </w:rPr>
              <w:t>95,26</w:t>
            </w:r>
          </w:p>
        </w:tc>
        <w:tc>
          <w:tcPr>
            <w:tcW w:w="820" w:type="dxa"/>
            <w:tcBorders>
              <w:top w:val="nil"/>
              <w:left w:val="single" w:sz="8" w:space="0" w:color="auto"/>
              <w:bottom w:val="nil"/>
              <w:right w:val="single" w:sz="8" w:space="0" w:color="auto"/>
            </w:tcBorders>
            <w:shd w:val="clear" w:color="auto" w:fill="auto"/>
            <w:noWrap/>
            <w:vAlign w:val="bottom"/>
            <w:hideMark/>
          </w:tcPr>
          <w:p w14:paraId="77507D31" w14:textId="77777777" w:rsidR="00A16DA4" w:rsidRPr="00A16DA4" w:rsidRDefault="00A16DA4" w:rsidP="00A16DA4">
            <w:pPr>
              <w:jc w:val="center"/>
              <w:rPr>
                <w:rFonts w:ascii="Calibri" w:hAnsi="Calibri"/>
                <w:sz w:val="16"/>
                <w:szCs w:val="16"/>
              </w:rPr>
            </w:pPr>
            <w:r w:rsidRPr="00A16DA4">
              <w:rPr>
                <w:rFonts w:ascii="Calibri" w:hAnsi="Calibri"/>
                <w:sz w:val="16"/>
                <w:szCs w:val="16"/>
              </w:rPr>
              <w:t>-25%</w:t>
            </w:r>
          </w:p>
        </w:tc>
      </w:tr>
      <w:tr w:rsidR="00A16DA4" w:rsidRPr="00A16DA4" w14:paraId="0CED286E" w14:textId="77777777" w:rsidTr="00A16DA4">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5097FC2A" w14:textId="77777777" w:rsidR="00A16DA4" w:rsidRPr="00A16DA4" w:rsidRDefault="00A16DA4" w:rsidP="00A16DA4">
            <w:pPr>
              <w:jc w:val="left"/>
              <w:rPr>
                <w:rFonts w:ascii="Calibri" w:hAnsi="Calibri"/>
                <w:color w:val="000000"/>
                <w:sz w:val="16"/>
                <w:szCs w:val="16"/>
              </w:rPr>
            </w:pPr>
            <w:r w:rsidRPr="00A16DA4">
              <w:rPr>
                <w:rFonts w:ascii="Calibri" w:hAnsi="Calibri"/>
                <w:color w:val="000000"/>
                <w:sz w:val="16"/>
                <w:szCs w:val="16"/>
              </w:rPr>
              <w:t>Keskmine müügihind</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B1C88C" w14:textId="77777777" w:rsidR="00A16DA4" w:rsidRPr="00A16DA4" w:rsidRDefault="00A16DA4" w:rsidP="00A16DA4">
            <w:pPr>
              <w:jc w:val="center"/>
              <w:rPr>
                <w:rFonts w:ascii="Calibri" w:hAnsi="Calibri"/>
                <w:sz w:val="16"/>
                <w:szCs w:val="16"/>
              </w:rPr>
            </w:pPr>
            <w:r w:rsidRPr="00A16DA4">
              <w:rPr>
                <w:rFonts w:ascii="Calibri" w:hAnsi="Calibri"/>
                <w:sz w:val="16"/>
                <w:szCs w:val="16"/>
              </w:rPr>
              <w:t>18,44</w:t>
            </w:r>
          </w:p>
        </w:tc>
        <w:tc>
          <w:tcPr>
            <w:tcW w:w="820" w:type="dxa"/>
            <w:tcBorders>
              <w:top w:val="single" w:sz="8" w:space="0" w:color="auto"/>
              <w:left w:val="nil"/>
              <w:bottom w:val="single" w:sz="8" w:space="0" w:color="auto"/>
              <w:right w:val="nil"/>
            </w:tcBorders>
            <w:shd w:val="clear" w:color="000000" w:fill="FFFFFF"/>
            <w:noWrap/>
            <w:vAlign w:val="bottom"/>
            <w:hideMark/>
          </w:tcPr>
          <w:p w14:paraId="4C679546" w14:textId="77777777" w:rsidR="00A16DA4" w:rsidRPr="00A16DA4" w:rsidRDefault="00A16DA4" w:rsidP="00A16DA4">
            <w:pPr>
              <w:jc w:val="center"/>
              <w:rPr>
                <w:rFonts w:ascii="Calibri" w:hAnsi="Calibri"/>
                <w:sz w:val="16"/>
                <w:szCs w:val="16"/>
              </w:rPr>
            </w:pPr>
            <w:r w:rsidRPr="00A16DA4">
              <w:rPr>
                <w:rFonts w:ascii="Calibri" w:hAnsi="Calibri"/>
                <w:sz w:val="16"/>
                <w:szCs w:val="16"/>
              </w:rPr>
              <w:t>18,84</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D6865B" w14:textId="77777777" w:rsidR="00A16DA4" w:rsidRPr="00A16DA4" w:rsidRDefault="00A16DA4" w:rsidP="00A16DA4">
            <w:pPr>
              <w:jc w:val="center"/>
              <w:rPr>
                <w:rFonts w:ascii="Calibri" w:hAnsi="Calibri"/>
                <w:sz w:val="16"/>
                <w:szCs w:val="16"/>
              </w:rPr>
            </w:pPr>
            <w:r w:rsidRPr="00A16DA4">
              <w:rPr>
                <w:rFonts w:ascii="Calibri" w:hAnsi="Calibri"/>
                <w:sz w:val="16"/>
                <w:szCs w:val="16"/>
              </w:rPr>
              <w:t>-2%</w:t>
            </w:r>
          </w:p>
        </w:tc>
      </w:tr>
    </w:tbl>
    <w:p w14:paraId="7F0ED796" w14:textId="77777777" w:rsidR="00572F1A" w:rsidRDefault="00572F1A" w:rsidP="00572F1A"/>
    <w:p w14:paraId="2BE4FAA0" w14:textId="09A8B1C7" w:rsidR="00572F1A" w:rsidRDefault="00572F1A" w:rsidP="00572F1A">
      <w:r>
        <w:t xml:space="preserve">Baltikumi ühise avatud tarne bilansiselgituse tulemus oli </w:t>
      </w:r>
      <w:r w:rsidR="00F02D4A">
        <w:t>augustis</w:t>
      </w:r>
      <w:r>
        <w:t xml:space="preserve"> järgmine:</w:t>
      </w:r>
    </w:p>
    <w:p w14:paraId="0A6F9855" w14:textId="77777777" w:rsidR="00572F1A" w:rsidRDefault="00572F1A" w:rsidP="00572F1A"/>
    <w:p w14:paraId="76339DF0" w14:textId="584C345E" w:rsidR="00572F1A" w:rsidRPr="00264B2A" w:rsidRDefault="00572F1A" w:rsidP="00572F1A">
      <w:pPr>
        <w:rPr>
          <w:highlight w:val="yellow"/>
        </w:rPr>
      </w:pPr>
      <w:r w:rsidRPr="007D08A8">
        <w:t xml:space="preserve">Tundide osakaal, mil vähemalt ühe Balti riigi elektri-süsteemi ebabilanss oli vastassuunas teiste süsteemide ebabilanssidega, tasakaalustades summaarset Baltikumi </w:t>
      </w:r>
      <w:r w:rsidRPr="007D08A8">
        <w:lastRenderedPageBreak/>
        <w:t xml:space="preserve">ebabilanssi, moodustas kokku </w:t>
      </w:r>
      <w:r w:rsidR="00345D3C">
        <w:t>68</w:t>
      </w:r>
      <w:r w:rsidRPr="007D08A8">
        <w:t xml:space="preserve">%. Koguste võrdluses moodustas Baltikumi summaarsest ebabilansist omavaheline ehk süsteemisisene tasakaalustatud ebabilanss </w:t>
      </w:r>
      <w:r w:rsidR="00345D3C">
        <w:t>24</w:t>
      </w:r>
      <w:r w:rsidRPr="007D08A8">
        <w:t>% ning süsteemiväli</w:t>
      </w:r>
      <w:r w:rsidR="0096641B">
        <w:t>n</w:t>
      </w:r>
      <w:r w:rsidRPr="007D08A8">
        <w:t xml:space="preserve">e avatud tarnijalt ostetud ebabilanss </w:t>
      </w:r>
      <w:r w:rsidR="00345D3C">
        <w:t>76</w:t>
      </w:r>
      <w:r w:rsidRPr="007D08A8">
        <w:t xml:space="preserve">%. </w:t>
      </w:r>
    </w:p>
    <w:p w14:paraId="353EEEB5" w14:textId="77777777" w:rsidR="00572F1A" w:rsidRPr="00264B2A" w:rsidRDefault="00572F1A" w:rsidP="00572F1A">
      <w:pPr>
        <w:rPr>
          <w:highlight w:val="yellow"/>
        </w:rPr>
      </w:pPr>
    </w:p>
    <w:p w14:paraId="27D83138" w14:textId="4540FB7E" w:rsidR="00572F1A" w:rsidRPr="00572F1A" w:rsidRDefault="00572F1A" w:rsidP="00572F1A">
      <w:pPr>
        <w:rPr>
          <w:rStyle w:val="SubtleEmphasis"/>
          <w:i w:val="0"/>
          <w:iCs w:val="0"/>
          <w:color w:val="auto"/>
        </w:rPr>
      </w:pPr>
      <w:r w:rsidRPr="007D08A8">
        <w:t xml:space="preserve">Eesti elektrisüsteemi ebabilansi summa moodustas kokku </w:t>
      </w:r>
      <w:r w:rsidR="00345D3C">
        <w:t>17,2</w:t>
      </w:r>
      <w:r w:rsidRPr="007D08A8">
        <w:t xml:space="preserve"> GWh, millest </w:t>
      </w:r>
      <w:r w:rsidR="00345D3C">
        <w:t>35</w:t>
      </w:r>
      <w:r w:rsidRPr="007D08A8">
        <w:t>% sai kaubeldud ühise bilansipiirkonna siseselt Baltikumi Elspot hinnapiirkondade aritmeetilise keskmise hinna alusel.</w:t>
      </w:r>
    </w:p>
    <w:p w14:paraId="4F21F7DA" w14:textId="257E866D" w:rsidR="00C47686" w:rsidRPr="00844C07" w:rsidRDefault="00C47686" w:rsidP="00C47686">
      <w:pPr>
        <w:pStyle w:val="kop"/>
        <w:spacing w:before="120" w:beforeAutospacing="0" w:after="0" w:afterAutospacing="0"/>
        <w:jc w:val="both"/>
        <w:rPr>
          <w:rStyle w:val="SubtleEmphasis"/>
          <w:rFonts w:ascii="Trebuchet MS" w:hAnsi="Trebuchet MS"/>
          <w:sz w:val="14"/>
          <w:szCs w:val="16"/>
        </w:rPr>
      </w:pPr>
      <w:r w:rsidRPr="00844C07">
        <w:rPr>
          <w:rStyle w:val="SubtleEmphasis"/>
          <w:rFonts w:ascii="Trebuchet MS" w:hAnsi="Trebuchet MS"/>
          <w:sz w:val="14"/>
          <w:szCs w:val="16"/>
        </w:rPr>
        <w:t xml:space="preserve">Allikad: </w:t>
      </w:r>
      <w:r>
        <w:rPr>
          <w:rStyle w:val="SubtleEmphasis"/>
          <w:rFonts w:ascii="Trebuchet MS" w:hAnsi="Trebuchet MS"/>
          <w:sz w:val="14"/>
          <w:szCs w:val="16"/>
        </w:rPr>
        <w:t>Elering, Nord Pool Spot, Scada</w:t>
      </w:r>
      <w:r w:rsidRPr="00844C07">
        <w:rPr>
          <w:rStyle w:val="SubtleEmphasis"/>
          <w:rFonts w:ascii="Trebuchet MS" w:hAnsi="Trebuchet MS"/>
          <w:sz w:val="14"/>
          <w:szCs w:val="16"/>
        </w:rPr>
        <w:t>, Augstsprieguma tīkls, Litgrid, Fingrid, Finnish Energy Industries</w:t>
      </w:r>
      <w:r>
        <w:rPr>
          <w:rStyle w:val="SubtleEmphasis"/>
          <w:rFonts w:ascii="Trebuchet MS" w:hAnsi="Trebuchet MS"/>
          <w:sz w:val="14"/>
          <w:szCs w:val="16"/>
        </w:rPr>
        <w:t>, EMHI.</w:t>
      </w:r>
    </w:p>
    <w:p w14:paraId="652E5038" w14:textId="77777777" w:rsidR="00C47686" w:rsidRDefault="00C47686" w:rsidP="00C47686">
      <w:pPr>
        <w:rPr>
          <w:rStyle w:val="SubtleEmphasis"/>
          <w:i w:val="0"/>
          <w:sz w:val="14"/>
          <w:szCs w:val="16"/>
        </w:rPr>
      </w:pPr>
      <w:r w:rsidRPr="00844C07">
        <w:rPr>
          <w:rStyle w:val="SubtleEmphasis"/>
          <w:sz w:val="14"/>
          <w:szCs w:val="16"/>
        </w:rPr>
        <w:t xml:space="preserve">Käesolevas kokkuvõttes koostatud bilansside metoodikad asuvad Eleringi kodulehel aadressil </w:t>
      </w:r>
      <w:hyperlink r:id="rId35" w:history="1">
        <w:r w:rsidRPr="00844C07">
          <w:rPr>
            <w:rStyle w:val="Hyperlink"/>
            <w:i/>
            <w:sz w:val="14"/>
            <w:szCs w:val="16"/>
          </w:rPr>
          <w:t>http://elering.ee/elektrisusteemi-kuukokkuvotted</w:t>
        </w:r>
      </w:hyperlink>
      <w:r w:rsidRPr="00844C07">
        <w:rPr>
          <w:rStyle w:val="SubtleEmphasis"/>
          <w:i w:val="0"/>
          <w:sz w:val="14"/>
          <w:szCs w:val="16"/>
        </w:rPr>
        <w:t>.</w:t>
      </w:r>
    </w:p>
    <w:p w14:paraId="6B8BD152" w14:textId="77777777" w:rsidR="00C47686" w:rsidRPr="00844C07" w:rsidRDefault="00C47686" w:rsidP="00C47686">
      <w:pPr>
        <w:rPr>
          <w:rStyle w:val="SubtleEmphasis"/>
          <w:i w:val="0"/>
          <w:sz w:val="14"/>
          <w:szCs w:val="16"/>
        </w:rPr>
      </w:pPr>
    </w:p>
    <w:p w14:paraId="3CC84F02" w14:textId="77777777" w:rsidR="00C47686" w:rsidRPr="00844C07" w:rsidRDefault="00C47686" w:rsidP="00C47686">
      <w:pPr>
        <w:rPr>
          <w:rStyle w:val="SubtleEmphasis"/>
          <w:sz w:val="14"/>
          <w:szCs w:val="16"/>
        </w:rPr>
      </w:pPr>
      <w:r w:rsidRPr="00844C07">
        <w:rPr>
          <w:rStyle w:val="SubtleEmphasis"/>
          <w:sz w:val="14"/>
          <w:szCs w:val="16"/>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p w14:paraId="52BB4C0A" w14:textId="77777777" w:rsidR="00C47686" w:rsidRPr="00783E38" w:rsidRDefault="00C47686" w:rsidP="00783E38"/>
    <w:sectPr w:rsidR="00C47686" w:rsidRPr="00783E38" w:rsidSect="009A3D4D">
      <w:headerReference w:type="even" r:id="rId36"/>
      <w:type w:val="continuous"/>
      <w:pgSz w:w="11906" w:h="16838" w:code="9"/>
      <w:pgMar w:top="1701" w:right="1134" w:bottom="1418" w:left="1134" w:header="709" w:footer="45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35AC4E" w14:textId="77777777" w:rsidR="009143BF" w:rsidRDefault="009143BF" w:rsidP="007A4EB3">
      <w:r>
        <w:separator/>
      </w:r>
    </w:p>
    <w:p w14:paraId="381FFE88" w14:textId="77777777" w:rsidR="009143BF" w:rsidRDefault="009143BF" w:rsidP="007A4EB3"/>
    <w:p w14:paraId="3E748B36" w14:textId="77777777" w:rsidR="009143BF" w:rsidRDefault="009143BF" w:rsidP="007A4EB3"/>
    <w:p w14:paraId="180D6E5C" w14:textId="77777777" w:rsidR="009143BF" w:rsidRDefault="009143BF" w:rsidP="007A4EB3"/>
    <w:p w14:paraId="564F8DCC" w14:textId="77777777" w:rsidR="009143BF" w:rsidRDefault="009143BF" w:rsidP="007A4EB3"/>
    <w:p w14:paraId="44FFA4CC" w14:textId="77777777" w:rsidR="009143BF" w:rsidRDefault="009143BF" w:rsidP="007A4EB3"/>
    <w:p w14:paraId="1E621036" w14:textId="77777777" w:rsidR="009143BF" w:rsidRDefault="009143BF" w:rsidP="007A4EB3"/>
    <w:p w14:paraId="3314A2E3" w14:textId="77777777" w:rsidR="009143BF" w:rsidRDefault="009143BF" w:rsidP="007A4EB3"/>
    <w:p w14:paraId="39B9ABF1" w14:textId="77777777" w:rsidR="009143BF" w:rsidRDefault="009143BF" w:rsidP="007A4EB3"/>
    <w:p w14:paraId="23060F59" w14:textId="77777777" w:rsidR="009143BF" w:rsidRDefault="009143BF" w:rsidP="007A4EB3"/>
    <w:p w14:paraId="3A879828" w14:textId="77777777" w:rsidR="009143BF" w:rsidRDefault="009143BF" w:rsidP="007A4EB3"/>
    <w:p w14:paraId="7EE513AA" w14:textId="77777777" w:rsidR="009143BF" w:rsidRDefault="009143BF" w:rsidP="007A4EB3"/>
    <w:p w14:paraId="3530587F" w14:textId="77777777" w:rsidR="009143BF" w:rsidRDefault="009143BF" w:rsidP="007A4EB3"/>
    <w:p w14:paraId="1ABFBDA8" w14:textId="77777777" w:rsidR="009143BF" w:rsidRDefault="009143BF" w:rsidP="007A4EB3"/>
    <w:p w14:paraId="48DB8E61" w14:textId="77777777" w:rsidR="009143BF" w:rsidRDefault="009143BF" w:rsidP="007A4EB3"/>
    <w:p w14:paraId="29F1E97E" w14:textId="77777777" w:rsidR="009143BF" w:rsidRDefault="009143BF" w:rsidP="007A4EB3"/>
    <w:p w14:paraId="409760D6" w14:textId="77777777" w:rsidR="009143BF" w:rsidRDefault="009143BF" w:rsidP="007A4EB3"/>
    <w:p w14:paraId="0A6AD853" w14:textId="77777777" w:rsidR="009143BF" w:rsidRDefault="009143BF" w:rsidP="007A4EB3"/>
    <w:p w14:paraId="3FF98ED1" w14:textId="77777777" w:rsidR="009143BF" w:rsidRDefault="009143BF" w:rsidP="007A4EB3"/>
    <w:p w14:paraId="63E8B746" w14:textId="77777777" w:rsidR="009143BF" w:rsidRDefault="009143BF" w:rsidP="007A4EB3"/>
    <w:p w14:paraId="71CBDFFA" w14:textId="77777777" w:rsidR="009143BF" w:rsidRDefault="009143BF" w:rsidP="007A4EB3"/>
    <w:p w14:paraId="355C7B13" w14:textId="77777777" w:rsidR="009143BF" w:rsidRDefault="009143BF" w:rsidP="007A4EB3"/>
    <w:p w14:paraId="37EA481E" w14:textId="77777777" w:rsidR="009143BF" w:rsidRDefault="009143BF" w:rsidP="007A4EB3"/>
    <w:p w14:paraId="31DD73ED" w14:textId="77777777" w:rsidR="009143BF" w:rsidRDefault="009143BF" w:rsidP="007A4EB3"/>
    <w:p w14:paraId="17B51A73" w14:textId="77777777" w:rsidR="009143BF" w:rsidRDefault="009143BF" w:rsidP="007A4EB3"/>
    <w:p w14:paraId="19C46EF8" w14:textId="77777777" w:rsidR="009143BF" w:rsidRDefault="009143BF" w:rsidP="007A4EB3"/>
    <w:p w14:paraId="1FE1D49F" w14:textId="77777777" w:rsidR="009143BF" w:rsidRDefault="009143BF" w:rsidP="007A4EB3"/>
    <w:p w14:paraId="35A697E7" w14:textId="77777777" w:rsidR="009143BF" w:rsidRDefault="009143BF" w:rsidP="007A4EB3"/>
    <w:p w14:paraId="531E3EFA" w14:textId="77777777" w:rsidR="009143BF" w:rsidRDefault="009143BF" w:rsidP="007A4EB3"/>
    <w:p w14:paraId="4A62D04A" w14:textId="77777777" w:rsidR="009143BF" w:rsidRDefault="009143BF"/>
    <w:p w14:paraId="4BDD8E0F" w14:textId="77777777" w:rsidR="009143BF" w:rsidRDefault="009143BF" w:rsidP="00D176E4"/>
    <w:p w14:paraId="0D9FB3DD" w14:textId="77777777" w:rsidR="009143BF" w:rsidRDefault="009143BF"/>
    <w:p w14:paraId="42C3D3AA" w14:textId="77777777" w:rsidR="009143BF" w:rsidRDefault="009143BF" w:rsidP="007B0B89"/>
    <w:p w14:paraId="6D9C0B4E" w14:textId="77777777" w:rsidR="009143BF" w:rsidRDefault="009143BF" w:rsidP="000C7CAB"/>
    <w:p w14:paraId="166A946B" w14:textId="77777777" w:rsidR="009143BF" w:rsidRDefault="009143BF"/>
    <w:p w14:paraId="11CC81B3" w14:textId="77777777" w:rsidR="009143BF" w:rsidRDefault="009143BF"/>
    <w:p w14:paraId="6D9865AC" w14:textId="77777777" w:rsidR="009143BF" w:rsidRDefault="009143BF" w:rsidP="00783E38"/>
    <w:p w14:paraId="0A8179CA" w14:textId="77777777" w:rsidR="009143BF" w:rsidRDefault="009143BF" w:rsidP="00783E38"/>
    <w:p w14:paraId="2429E911" w14:textId="77777777" w:rsidR="009143BF" w:rsidRDefault="009143BF" w:rsidP="00783E38"/>
    <w:p w14:paraId="76DEEADE" w14:textId="77777777" w:rsidR="009143BF" w:rsidRDefault="009143BF" w:rsidP="00783E38"/>
    <w:p w14:paraId="60E5419B" w14:textId="77777777" w:rsidR="009143BF" w:rsidRDefault="009143BF" w:rsidP="00783E38"/>
    <w:p w14:paraId="5612B3FE" w14:textId="77777777" w:rsidR="009143BF" w:rsidRDefault="009143BF"/>
    <w:p w14:paraId="26900B90" w14:textId="77777777" w:rsidR="009143BF" w:rsidRDefault="009143BF" w:rsidP="00CE4BC7"/>
    <w:p w14:paraId="7F18698D" w14:textId="77777777" w:rsidR="009143BF" w:rsidRDefault="009143BF" w:rsidP="00CE4BC7"/>
    <w:p w14:paraId="6696490C" w14:textId="77777777" w:rsidR="009143BF" w:rsidRDefault="009143BF" w:rsidP="00CE4BC7"/>
    <w:p w14:paraId="2E7D30BF" w14:textId="77777777" w:rsidR="009143BF" w:rsidRDefault="009143BF" w:rsidP="00CE4BC7"/>
    <w:p w14:paraId="13C3CBA2" w14:textId="77777777" w:rsidR="009143BF" w:rsidRDefault="009143BF" w:rsidP="00CE4BC7"/>
    <w:p w14:paraId="5967BAD3" w14:textId="77777777" w:rsidR="009143BF" w:rsidRDefault="009143BF" w:rsidP="00CE4BC7"/>
    <w:p w14:paraId="7B771A99" w14:textId="77777777" w:rsidR="009143BF" w:rsidRDefault="009143BF" w:rsidP="00CE4BC7"/>
    <w:p w14:paraId="234459A4" w14:textId="77777777" w:rsidR="009143BF" w:rsidRDefault="009143BF" w:rsidP="00CE4BC7"/>
    <w:p w14:paraId="102FBE60" w14:textId="77777777" w:rsidR="009143BF" w:rsidRDefault="009143BF" w:rsidP="00CE4BC7"/>
    <w:p w14:paraId="12A71B88" w14:textId="77777777" w:rsidR="009143BF" w:rsidRDefault="009143BF" w:rsidP="00CE4BC7"/>
    <w:p w14:paraId="2FD7DBCB" w14:textId="77777777" w:rsidR="009143BF" w:rsidRDefault="009143BF" w:rsidP="003F6A14"/>
    <w:p w14:paraId="0717B4BF" w14:textId="77777777" w:rsidR="009143BF" w:rsidRDefault="009143BF" w:rsidP="003F6A14"/>
    <w:p w14:paraId="337DA721" w14:textId="77777777" w:rsidR="009143BF" w:rsidRDefault="009143BF"/>
    <w:p w14:paraId="7681691D" w14:textId="77777777" w:rsidR="009143BF" w:rsidRDefault="009143BF" w:rsidP="006C418A"/>
    <w:p w14:paraId="5DAA6C5A" w14:textId="77777777" w:rsidR="009143BF" w:rsidRDefault="009143BF"/>
    <w:p w14:paraId="6E0BAB68" w14:textId="77777777" w:rsidR="009143BF" w:rsidRDefault="009143BF"/>
    <w:p w14:paraId="50BBB881" w14:textId="77777777" w:rsidR="009143BF" w:rsidRDefault="009143BF" w:rsidP="00D9131B"/>
    <w:p w14:paraId="4CA21324" w14:textId="77777777" w:rsidR="009143BF" w:rsidRDefault="009143BF" w:rsidP="00D9131B"/>
    <w:p w14:paraId="00C52399" w14:textId="77777777" w:rsidR="009143BF" w:rsidRDefault="009143BF" w:rsidP="00D9131B"/>
    <w:p w14:paraId="25F35E0E" w14:textId="77777777" w:rsidR="009143BF" w:rsidRDefault="009143BF" w:rsidP="00D9131B"/>
    <w:p w14:paraId="046BFEC8" w14:textId="77777777" w:rsidR="009143BF" w:rsidRDefault="009143BF" w:rsidP="00D9131B"/>
    <w:p w14:paraId="3E19E668" w14:textId="77777777" w:rsidR="009143BF" w:rsidRDefault="009143BF" w:rsidP="00D9131B"/>
    <w:p w14:paraId="02A8F844" w14:textId="77777777" w:rsidR="009143BF" w:rsidRDefault="009143BF"/>
    <w:p w14:paraId="274907B8" w14:textId="77777777" w:rsidR="009143BF" w:rsidRDefault="009143BF" w:rsidP="00302298"/>
    <w:p w14:paraId="37B9EE78" w14:textId="77777777" w:rsidR="009143BF" w:rsidRDefault="009143BF"/>
    <w:p w14:paraId="72FE4D27" w14:textId="77777777" w:rsidR="009143BF" w:rsidRDefault="009143BF" w:rsidP="004F770D"/>
    <w:p w14:paraId="20E2D006" w14:textId="77777777" w:rsidR="009143BF" w:rsidRDefault="009143BF"/>
    <w:p w14:paraId="38533D96" w14:textId="77777777" w:rsidR="009143BF" w:rsidRDefault="009143BF"/>
    <w:p w14:paraId="6C6E814D" w14:textId="77777777" w:rsidR="009143BF" w:rsidRDefault="009143BF"/>
    <w:p w14:paraId="666350B2" w14:textId="77777777" w:rsidR="009143BF" w:rsidRDefault="009143BF" w:rsidP="004977C9"/>
  </w:endnote>
  <w:endnote w:type="continuationSeparator" w:id="0">
    <w:p w14:paraId="3E1E90E1" w14:textId="77777777" w:rsidR="009143BF" w:rsidRDefault="009143BF" w:rsidP="007A4EB3">
      <w:r>
        <w:continuationSeparator/>
      </w:r>
    </w:p>
    <w:p w14:paraId="35A8D48A" w14:textId="77777777" w:rsidR="009143BF" w:rsidRDefault="009143BF" w:rsidP="007A4EB3"/>
    <w:p w14:paraId="28EE92F1" w14:textId="77777777" w:rsidR="009143BF" w:rsidRDefault="009143BF" w:rsidP="007A4EB3"/>
    <w:p w14:paraId="6387F51A" w14:textId="77777777" w:rsidR="009143BF" w:rsidRDefault="009143BF" w:rsidP="007A4EB3"/>
    <w:p w14:paraId="71D2C035" w14:textId="77777777" w:rsidR="009143BF" w:rsidRDefault="009143BF" w:rsidP="007A4EB3"/>
    <w:p w14:paraId="3D24A252" w14:textId="77777777" w:rsidR="009143BF" w:rsidRDefault="009143BF" w:rsidP="007A4EB3"/>
    <w:p w14:paraId="41740160" w14:textId="77777777" w:rsidR="009143BF" w:rsidRDefault="009143BF" w:rsidP="007A4EB3"/>
    <w:p w14:paraId="1A6594B2" w14:textId="77777777" w:rsidR="009143BF" w:rsidRDefault="009143BF" w:rsidP="007A4EB3"/>
    <w:p w14:paraId="46063BD1" w14:textId="77777777" w:rsidR="009143BF" w:rsidRDefault="009143BF" w:rsidP="007A4EB3"/>
    <w:p w14:paraId="7831A1E1" w14:textId="77777777" w:rsidR="009143BF" w:rsidRDefault="009143BF" w:rsidP="007A4EB3"/>
    <w:p w14:paraId="231C3697" w14:textId="77777777" w:rsidR="009143BF" w:rsidRDefault="009143BF" w:rsidP="007A4EB3"/>
    <w:p w14:paraId="0C671075" w14:textId="77777777" w:rsidR="009143BF" w:rsidRDefault="009143BF" w:rsidP="007A4EB3"/>
    <w:p w14:paraId="68EF048F" w14:textId="77777777" w:rsidR="009143BF" w:rsidRDefault="009143BF" w:rsidP="007A4EB3"/>
    <w:p w14:paraId="348EDAA9" w14:textId="77777777" w:rsidR="009143BF" w:rsidRDefault="009143BF" w:rsidP="007A4EB3"/>
    <w:p w14:paraId="676750C5" w14:textId="77777777" w:rsidR="009143BF" w:rsidRDefault="009143BF" w:rsidP="007A4EB3"/>
    <w:p w14:paraId="01928B6F" w14:textId="77777777" w:rsidR="009143BF" w:rsidRDefault="009143BF" w:rsidP="007A4EB3"/>
    <w:p w14:paraId="6DFBCA15" w14:textId="77777777" w:rsidR="009143BF" w:rsidRDefault="009143BF" w:rsidP="007A4EB3"/>
    <w:p w14:paraId="6F8480A3" w14:textId="77777777" w:rsidR="009143BF" w:rsidRDefault="009143BF" w:rsidP="007A4EB3"/>
    <w:p w14:paraId="4947DFEE" w14:textId="77777777" w:rsidR="009143BF" w:rsidRDefault="009143BF" w:rsidP="007A4EB3"/>
    <w:p w14:paraId="65668AE5" w14:textId="77777777" w:rsidR="009143BF" w:rsidRDefault="009143BF" w:rsidP="007A4EB3"/>
    <w:p w14:paraId="29EB6070" w14:textId="77777777" w:rsidR="009143BF" w:rsidRDefault="009143BF" w:rsidP="007A4EB3"/>
    <w:p w14:paraId="45DF7C15" w14:textId="77777777" w:rsidR="009143BF" w:rsidRDefault="009143BF" w:rsidP="007A4EB3"/>
    <w:p w14:paraId="29A811D7" w14:textId="77777777" w:rsidR="009143BF" w:rsidRDefault="009143BF" w:rsidP="007A4EB3"/>
    <w:p w14:paraId="2FC12146" w14:textId="77777777" w:rsidR="009143BF" w:rsidRDefault="009143BF" w:rsidP="007A4EB3"/>
    <w:p w14:paraId="1F264ECD" w14:textId="77777777" w:rsidR="009143BF" w:rsidRDefault="009143BF" w:rsidP="007A4EB3"/>
    <w:p w14:paraId="1BA9D62E" w14:textId="77777777" w:rsidR="009143BF" w:rsidRDefault="009143BF" w:rsidP="007A4EB3"/>
    <w:p w14:paraId="5D8A7608" w14:textId="77777777" w:rsidR="009143BF" w:rsidRDefault="009143BF" w:rsidP="007A4EB3"/>
    <w:p w14:paraId="23DEEA26" w14:textId="77777777" w:rsidR="009143BF" w:rsidRDefault="009143BF" w:rsidP="007A4EB3"/>
    <w:p w14:paraId="39C97418" w14:textId="77777777" w:rsidR="009143BF" w:rsidRDefault="009143BF" w:rsidP="007A4EB3"/>
    <w:p w14:paraId="007790B8" w14:textId="77777777" w:rsidR="009143BF" w:rsidRDefault="009143BF"/>
    <w:p w14:paraId="05F787B6" w14:textId="77777777" w:rsidR="009143BF" w:rsidRDefault="009143BF" w:rsidP="00D176E4"/>
    <w:p w14:paraId="041E12AF" w14:textId="77777777" w:rsidR="009143BF" w:rsidRDefault="009143BF"/>
    <w:p w14:paraId="10BF8015" w14:textId="77777777" w:rsidR="009143BF" w:rsidRDefault="009143BF" w:rsidP="007B0B89"/>
    <w:p w14:paraId="1DA15FD0" w14:textId="77777777" w:rsidR="009143BF" w:rsidRDefault="009143BF" w:rsidP="000C7CAB"/>
    <w:p w14:paraId="52E576E8" w14:textId="77777777" w:rsidR="009143BF" w:rsidRDefault="009143BF"/>
    <w:p w14:paraId="480F774A" w14:textId="77777777" w:rsidR="009143BF" w:rsidRDefault="009143BF"/>
    <w:p w14:paraId="14601B51" w14:textId="77777777" w:rsidR="009143BF" w:rsidRDefault="009143BF" w:rsidP="00783E38"/>
    <w:p w14:paraId="4604A634" w14:textId="77777777" w:rsidR="009143BF" w:rsidRDefault="009143BF" w:rsidP="00783E38"/>
    <w:p w14:paraId="3B68E013" w14:textId="77777777" w:rsidR="009143BF" w:rsidRDefault="009143BF" w:rsidP="00783E38"/>
    <w:p w14:paraId="416901CF" w14:textId="77777777" w:rsidR="009143BF" w:rsidRDefault="009143BF" w:rsidP="00783E38"/>
    <w:p w14:paraId="747731EC" w14:textId="77777777" w:rsidR="009143BF" w:rsidRDefault="009143BF" w:rsidP="00783E38"/>
    <w:p w14:paraId="1BC30EC4" w14:textId="77777777" w:rsidR="009143BF" w:rsidRDefault="009143BF"/>
    <w:p w14:paraId="251A3B90" w14:textId="77777777" w:rsidR="009143BF" w:rsidRDefault="009143BF" w:rsidP="00CE4BC7"/>
    <w:p w14:paraId="7A6BCC4A" w14:textId="77777777" w:rsidR="009143BF" w:rsidRDefault="009143BF" w:rsidP="00CE4BC7"/>
    <w:p w14:paraId="14892FF1" w14:textId="77777777" w:rsidR="009143BF" w:rsidRDefault="009143BF" w:rsidP="00CE4BC7"/>
    <w:p w14:paraId="6E00EA2B" w14:textId="77777777" w:rsidR="009143BF" w:rsidRDefault="009143BF" w:rsidP="00CE4BC7"/>
    <w:p w14:paraId="3424679C" w14:textId="77777777" w:rsidR="009143BF" w:rsidRDefault="009143BF" w:rsidP="00CE4BC7"/>
    <w:p w14:paraId="73A7AC67" w14:textId="77777777" w:rsidR="009143BF" w:rsidRDefault="009143BF" w:rsidP="00CE4BC7"/>
    <w:p w14:paraId="028DD85E" w14:textId="77777777" w:rsidR="009143BF" w:rsidRDefault="009143BF" w:rsidP="00CE4BC7"/>
    <w:p w14:paraId="16B245AC" w14:textId="77777777" w:rsidR="009143BF" w:rsidRDefault="009143BF" w:rsidP="00CE4BC7"/>
    <w:p w14:paraId="5027A1D1" w14:textId="77777777" w:rsidR="009143BF" w:rsidRDefault="009143BF" w:rsidP="00CE4BC7"/>
    <w:p w14:paraId="1B77A09A" w14:textId="77777777" w:rsidR="009143BF" w:rsidRDefault="009143BF" w:rsidP="00CE4BC7"/>
    <w:p w14:paraId="5758E6F8" w14:textId="77777777" w:rsidR="009143BF" w:rsidRDefault="009143BF" w:rsidP="003F6A14"/>
    <w:p w14:paraId="08A1ACB0" w14:textId="77777777" w:rsidR="009143BF" w:rsidRDefault="009143BF" w:rsidP="003F6A14"/>
    <w:p w14:paraId="3D6A8154" w14:textId="77777777" w:rsidR="009143BF" w:rsidRDefault="009143BF"/>
    <w:p w14:paraId="39F03F7E" w14:textId="77777777" w:rsidR="009143BF" w:rsidRDefault="009143BF" w:rsidP="006C418A"/>
    <w:p w14:paraId="50C0A5A8" w14:textId="77777777" w:rsidR="009143BF" w:rsidRDefault="009143BF"/>
    <w:p w14:paraId="099FF28E" w14:textId="77777777" w:rsidR="009143BF" w:rsidRDefault="009143BF"/>
    <w:p w14:paraId="5828E0DD" w14:textId="77777777" w:rsidR="009143BF" w:rsidRDefault="009143BF" w:rsidP="00D9131B"/>
    <w:p w14:paraId="33476FBA" w14:textId="77777777" w:rsidR="009143BF" w:rsidRDefault="009143BF" w:rsidP="00D9131B"/>
    <w:p w14:paraId="56960C8F" w14:textId="77777777" w:rsidR="009143BF" w:rsidRDefault="009143BF" w:rsidP="00D9131B"/>
    <w:p w14:paraId="556CA98F" w14:textId="77777777" w:rsidR="009143BF" w:rsidRDefault="009143BF" w:rsidP="00D9131B"/>
    <w:p w14:paraId="44B1A419" w14:textId="77777777" w:rsidR="009143BF" w:rsidRDefault="009143BF" w:rsidP="00D9131B"/>
    <w:p w14:paraId="6DF1220E" w14:textId="77777777" w:rsidR="009143BF" w:rsidRDefault="009143BF" w:rsidP="00D9131B"/>
    <w:p w14:paraId="56B45E28" w14:textId="77777777" w:rsidR="009143BF" w:rsidRDefault="009143BF"/>
    <w:p w14:paraId="608D1419" w14:textId="77777777" w:rsidR="009143BF" w:rsidRDefault="009143BF" w:rsidP="00302298"/>
    <w:p w14:paraId="1F48EEAE" w14:textId="77777777" w:rsidR="009143BF" w:rsidRDefault="009143BF"/>
    <w:p w14:paraId="4BF95CC1" w14:textId="77777777" w:rsidR="009143BF" w:rsidRDefault="009143BF" w:rsidP="004F770D"/>
    <w:p w14:paraId="38684642" w14:textId="77777777" w:rsidR="009143BF" w:rsidRDefault="009143BF"/>
    <w:p w14:paraId="135C2C45" w14:textId="77777777" w:rsidR="009143BF" w:rsidRDefault="009143BF"/>
    <w:p w14:paraId="521B01D2" w14:textId="77777777" w:rsidR="009143BF" w:rsidRDefault="009143BF"/>
    <w:p w14:paraId="7121BC50" w14:textId="77777777" w:rsidR="009143BF" w:rsidRDefault="009143BF" w:rsidP="004977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A53D" w14:textId="5CBD8CFC" w:rsidR="001B0092" w:rsidRPr="00692296" w:rsidRDefault="001B0092" w:rsidP="007A4EB3">
    <w:pPr>
      <w:pStyle w:val="Footer"/>
      <w:rPr>
        <w:rStyle w:val="PageNumber"/>
        <w:color w:val="808080"/>
        <w:sz w:val="16"/>
        <w:szCs w:val="16"/>
      </w:rPr>
    </w:pPr>
    <w:r w:rsidRPr="00692296">
      <w:rPr>
        <w:rStyle w:val="PageNumber"/>
        <w:color w:val="808080"/>
        <w:sz w:val="16"/>
        <w:szCs w:val="16"/>
      </w:rPr>
      <w:fldChar w:fldCharType="begin"/>
    </w:r>
    <w:r w:rsidRPr="00692296">
      <w:rPr>
        <w:rStyle w:val="PageNumber"/>
        <w:color w:val="808080"/>
        <w:sz w:val="16"/>
        <w:szCs w:val="16"/>
      </w:rPr>
      <w:instrText xml:space="preserve"> PAGE  \* Arabic  \* MERGEFORMAT </w:instrText>
    </w:r>
    <w:r w:rsidRPr="00692296">
      <w:rPr>
        <w:rStyle w:val="PageNumber"/>
        <w:color w:val="808080"/>
        <w:sz w:val="16"/>
        <w:szCs w:val="16"/>
      </w:rPr>
      <w:fldChar w:fldCharType="separate"/>
    </w:r>
    <w:r w:rsidR="00F80ACE">
      <w:rPr>
        <w:rStyle w:val="PageNumber"/>
        <w:noProof/>
        <w:color w:val="808080"/>
        <w:sz w:val="16"/>
        <w:szCs w:val="16"/>
      </w:rPr>
      <w:t>1</w:t>
    </w:r>
    <w:r w:rsidRPr="00692296">
      <w:rPr>
        <w:rStyle w:val="PageNumber"/>
        <w:color w:val="808080"/>
        <w:sz w:val="16"/>
        <w:szCs w:val="16"/>
      </w:rPr>
      <w:fldChar w:fldCharType="end"/>
    </w:r>
    <w:r>
      <w:rPr>
        <w:rStyle w:val="PageNumber"/>
        <w:color w:val="808080"/>
        <w:sz w:val="16"/>
        <w:szCs w:val="16"/>
      </w:rPr>
      <w:t xml:space="preserve">       </w:t>
    </w:r>
    <w:r w:rsidRPr="00692296">
      <w:rPr>
        <w:rStyle w:val="PageNumber"/>
        <w:color w:val="808080"/>
        <w:sz w:val="16"/>
        <w:szCs w:val="16"/>
      </w:rPr>
      <w:tab/>
    </w:r>
    <w:r w:rsidRPr="009361E4">
      <w:rPr>
        <w:sz w:val="16"/>
      </w:rPr>
      <w:t xml:space="preserve">Elering AS | Kadaka tee 42, 12915 Tallinn, Estonia | Tel/Ph + 372 715 1222 | Faks/Fax + 372 715 1200 | </w:t>
    </w:r>
    <w:hyperlink r:id="rId1" w:history="1">
      <w:r w:rsidRPr="00692296">
        <w:rPr>
          <w:rStyle w:val="Hyperlink"/>
          <w:color w:val="808080"/>
          <w:sz w:val="16"/>
          <w:szCs w:val="16"/>
        </w:rPr>
        <w:t>www.elering.ee</w:t>
      </w:r>
    </w:hyperlink>
  </w:p>
  <w:p w14:paraId="2193076E" w14:textId="77777777" w:rsidR="001B0092" w:rsidRPr="00692296" w:rsidRDefault="001B0092" w:rsidP="007A4EB3">
    <w:pPr>
      <w:pStyle w:val="Footer"/>
      <w:rPr>
        <w:rStyle w:val="PageNumber"/>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C49D5" w14:textId="77777777" w:rsidR="009143BF" w:rsidRDefault="009143BF" w:rsidP="007A4EB3">
      <w:r>
        <w:separator/>
      </w:r>
    </w:p>
    <w:p w14:paraId="2F89359D" w14:textId="77777777" w:rsidR="009143BF" w:rsidRDefault="009143BF" w:rsidP="007A4EB3"/>
    <w:p w14:paraId="3DDA9B95" w14:textId="77777777" w:rsidR="009143BF" w:rsidRDefault="009143BF" w:rsidP="007A4EB3"/>
    <w:p w14:paraId="068F6AEA" w14:textId="77777777" w:rsidR="009143BF" w:rsidRDefault="009143BF" w:rsidP="007A4EB3"/>
    <w:p w14:paraId="470546EF" w14:textId="77777777" w:rsidR="009143BF" w:rsidRDefault="009143BF" w:rsidP="007A4EB3"/>
    <w:p w14:paraId="307F13F2" w14:textId="77777777" w:rsidR="009143BF" w:rsidRDefault="009143BF" w:rsidP="007A4EB3"/>
    <w:p w14:paraId="162CEB94" w14:textId="77777777" w:rsidR="009143BF" w:rsidRDefault="009143BF" w:rsidP="007A4EB3"/>
    <w:p w14:paraId="54565D3D" w14:textId="77777777" w:rsidR="009143BF" w:rsidRDefault="009143BF" w:rsidP="007A4EB3"/>
    <w:p w14:paraId="1043CA26" w14:textId="77777777" w:rsidR="009143BF" w:rsidRDefault="009143BF" w:rsidP="007A4EB3"/>
    <w:p w14:paraId="13AED73E" w14:textId="77777777" w:rsidR="009143BF" w:rsidRDefault="009143BF" w:rsidP="007A4EB3"/>
    <w:p w14:paraId="35842B48" w14:textId="77777777" w:rsidR="009143BF" w:rsidRDefault="009143BF" w:rsidP="007A4EB3"/>
    <w:p w14:paraId="2A7D471E" w14:textId="77777777" w:rsidR="009143BF" w:rsidRDefault="009143BF" w:rsidP="007A4EB3"/>
    <w:p w14:paraId="231E1B33" w14:textId="77777777" w:rsidR="009143BF" w:rsidRDefault="009143BF" w:rsidP="007A4EB3"/>
    <w:p w14:paraId="55062A13" w14:textId="77777777" w:rsidR="009143BF" w:rsidRDefault="009143BF" w:rsidP="007A4EB3"/>
    <w:p w14:paraId="6888FDBB" w14:textId="77777777" w:rsidR="009143BF" w:rsidRDefault="009143BF" w:rsidP="007A4EB3"/>
    <w:p w14:paraId="6A7ADF2D" w14:textId="77777777" w:rsidR="009143BF" w:rsidRDefault="009143BF" w:rsidP="007A4EB3"/>
    <w:p w14:paraId="06D09EF0" w14:textId="77777777" w:rsidR="009143BF" w:rsidRDefault="009143BF" w:rsidP="007A4EB3"/>
    <w:p w14:paraId="0C6E0BA6" w14:textId="77777777" w:rsidR="009143BF" w:rsidRDefault="009143BF" w:rsidP="007A4EB3"/>
    <w:p w14:paraId="74C18417" w14:textId="77777777" w:rsidR="009143BF" w:rsidRDefault="009143BF" w:rsidP="007A4EB3"/>
    <w:p w14:paraId="3EF56DAD" w14:textId="77777777" w:rsidR="009143BF" w:rsidRDefault="009143BF" w:rsidP="007A4EB3"/>
    <w:p w14:paraId="687D6155" w14:textId="77777777" w:rsidR="009143BF" w:rsidRDefault="009143BF" w:rsidP="007A4EB3"/>
    <w:p w14:paraId="2D0BF1C4" w14:textId="77777777" w:rsidR="009143BF" w:rsidRDefault="009143BF" w:rsidP="007A4EB3"/>
    <w:p w14:paraId="3E46B7A8" w14:textId="77777777" w:rsidR="009143BF" w:rsidRDefault="009143BF" w:rsidP="007A4EB3"/>
    <w:p w14:paraId="3A007E80" w14:textId="77777777" w:rsidR="009143BF" w:rsidRDefault="009143BF" w:rsidP="007A4EB3"/>
    <w:p w14:paraId="4001BF81" w14:textId="77777777" w:rsidR="009143BF" w:rsidRDefault="009143BF" w:rsidP="007A4EB3"/>
    <w:p w14:paraId="1E1C8AE3" w14:textId="77777777" w:rsidR="009143BF" w:rsidRDefault="009143BF" w:rsidP="007A4EB3"/>
    <w:p w14:paraId="4808E3D5" w14:textId="77777777" w:rsidR="009143BF" w:rsidRDefault="009143BF" w:rsidP="007A4EB3"/>
    <w:p w14:paraId="18193328" w14:textId="77777777" w:rsidR="009143BF" w:rsidRDefault="009143BF" w:rsidP="007A4EB3"/>
    <w:p w14:paraId="19CC31AB" w14:textId="77777777" w:rsidR="009143BF" w:rsidRDefault="009143BF" w:rsidP="007A4EB3"/>
    <w:p w14:paraId="499A2012" w14:textId="77777777" w:rsidR="009143BF" w:rsidRDefault="009143BF"/>
    <w:p w14:paraId="38CD4029" w14:textId="77777777" w:rsidR="009143BF" w:rsidRDefault="009143BF" w:rsidP="00D176E4"/>
    <w:p w14:paraId="352334C5" w14:textId="77777777" w:rsidR="009143BF" w:rsidRDefault="009143BF"/>
    <w:p w14:paraId="22AC352C" w14:textId="77777777" w:rsidR="009143BF" w:rsidRDefault="009143BF" w:rsidP="007B0B89"/>
    <w:p w14:paraId="43809706" w14:textId="77777777" w:rsidR="009143BF" w:rsidRDefault="009143BF" w:rsidP="000C7CAB"/>
    <w:p w14:paraId="372EAA4E" w14:textId="77777777" w:rsidR="009143BF" w:rsidRDefault="009143BF"/>
    <w:p w14:paraId="1448461C" w14:textId="77777777" w:rsidR="009143BF" w:rsidRDefault="009143BF"/>
    <w:p w14:paraId="33B6567F" w14:textId="77777777" w:rsidR="009143BF" w:rsidRDefault="009143BF" w:rsidP="00783E38"/>
    <w:p w14:paraId="7521140F" w14:textId="77777777" w:rsidR="009143BF" w:rsidRDefault="009143BF" w:rsidP="00783E38"/>
    <w:p w14:paraId="110B800F" w14:textId="77777777" w:rsidR="009143BF" w:rsidRDefault="009143BF" w:rsidP="00783E38"/>
    <w:p w14:paraId="013C75A0" w14:textId="77777777" w:rsidR="009143BF" w:rsidRDefault="009143BF" w:rsidP="00783E38"/>
    <w:p w14:paraId="07793B1E" w14:textId="77777777" w:rsidR="009143BF" w:rsidRDefault="009143BF" w:rsidP="00783E38"/>
    <w:p w14:paraId="50DDA605" w14:textId="77777777" w:rsidR="009143BF" w:rsidRDefault="009143BF"/>
    <w:p w14:paraId="6236F507" w14:textId="77777777" w:rsidR="009143BF" w:rsidRDefault="009143BF" w:rsidP="00CE4BC7"/>
    <w:p w14:paraId="716302A7" w14:textId="77777777" w:rsidR="009143BF" w:rsidRDefault="009143BF" w:rsidP="00CE4BC7"/>
    <w:p w14:paraId="7E69BD32" w14:textId="77777777" w:rsidR="009143BF" w:rsidRDefault="009143BF" w:rsidP="00CE4BC7"/>
    <w:p w14:paraId="398C2305" w14:textId="77777777" w:rsidR="009143BF" w:rsidRDefault="009143BF" w:rsidP="00CE4BC7"/>
    <w:p w14:paraId="50285A65" w14:textId="77777777" w:rsidR="009143BF" w:rsidRDefault="009143BF" w:rsidP="00CE4BC7"/>
    <w:p w14:paraId="3720BDE4" w14:textId="77777777" w:rsidR="009143BF" w:rsidRDefault="009143BF" w:rsidP="00CE4BC7"/>
    <w:p w14:paraId="7E21AE90" w14:textId="77777777" w:rsidR="009143BF" w:rsidRDefault="009143BF" w:rsidP="00CE4BC7"/>
    <w:p w14:paraId="6D32C93D" w14:textId="77777777" w:rsidR="009143BF" w:rsidRDefault="009143BF" w:rsidP="00CE4BC7"/>
    <w:p w14:paraId="505F1DD3" w14:textId="77777777" w:rsidR="009143BF" w:rsidRDefault="009143BF" w:rsidP="00CE4BC7"/>
    <w:p w14:paraId="6C07FA72" w14:textId="77777777" w:rsidR="009143BF" w:rsidRDefault="009143BF" w:rsidP="00CE4BC7"/>
    <w:p w14:paraId="091FDC9B" w14:textId="77777777" w:rsidR="009143BF" w:rsidRDefault="009143BF" w:rsidP="003F6A14"/>
    <w:p w14:paraId="265EDD15" w14:textId="77777777" w:rsidR="009143BF" w:rsidRDefault="009143BF" w:rsidP="003F6A14"/>
    <w:p w14:paraId="20544001" w14:textId="77777777" w:rsidR="009143BF" w:rsidRDefault="009143BF"/>
    <w:p w14:paraId="5B2823E1" w14:textId="77777777" w:rsidR="009143BF" w:rsidRDefault="009143BF" w:rsidP="006C418A"/>
    <w:p w14:paraId="2DF54D73" w14:textId="77777777" w:rsidR="009143BF" w:rsidRDefault="009143BF"/>
    <w:p w14:paraId="36A8FF08" w14:textId="77777777" w:rsidR="009143BF" w:rsidRDefault="009143BF"/>
    <w:p w14:paraId="0C4CAFF9" w14:textId="77777777" w:rsidR="009143BF" w:rsidRDefault="009143BF" w:rsidP="00D9131B"/>
    <w:p w14:paraId="7507A3AB" w14:textId="77777777" w:rsidR="009143BF" w:rsidRDefault="009143BF" w:rsidP="00D9131B"/>
    <w:p w14:paraId="411ECA83" w14:textId="77777777" w:rsidR="009143BF" w:rsidRDefault="009143BF" w:rsidP="00D9131B"/>
    <w:p w14:paraId="554BD2F0" w14:textId="77777777" w:rsidR="009143BF" w:rsidRDefault="009143BF" w:rsidP="00D9131B"/>
    <w:p w14:paraId="58E828BD" w14:textId="77777777" w:rsidR="009143BF" w:rsidRDefault="009143BF" w:rsidP="00D9131B"/>
    <w:p w14:paraId="5D6FB58C" w14:textId="77777777" w:rsidR="009143BF" w:rsidRDefault="009143BF" w:rsidP="00D9131B"/>
    <w:p w14:paraId="2194A25D" w14:textId="77777777" w:rsidR="009143BF" w:rsidRDefault="009143BF"/>
    <w:p w14:paraId="5E258FD7" w14:textId="77777777" w:rsidR="009143BF" w:rsidRDefault="009143BF" w:rsidP="00302298"/>
    <w:p w14:paraId="620C24F0" w14:textId="77777777" w:rsidR="009143BF" w:rsidRDefault="009143BF"/>
    <w:p w14:paraId="06F1F25E" w14:textId="77777777" w:rsidR="009143BF" w:rsidRDefault="009143BF" w:rsidP="004F770D"/>
    <w:p w14:paraId="0AEBB833" w14:textId="77777777" w:rsidR="009143BF" w:rsidRDefault="009143BF"/>
    <w:p w14:paraId="10062AE9" w14:textId="77777777" w:rsidR="009143BF" w:rsidRDefault="009143BF"/>
    <w:p w14:paraId="57A8F0D4" w14:textId="77777777" w:rsidR="009143BF" w:rsidRDefault="009143BF"/>
    <w:p w14:paraId="072BDA19" w14:textId="77777777" w:rsidR="009143BF" w:rsidRDefault="009143BF" w:rsidP="004977C9"/>
  </w:footnote>
  <w:footnote w:type="continuationSeparator" w:id="0">
    <w:p w14:paraId="0898B16D" w14:textId="77777777" w:rsidR="009143BF" w:rsidRDefault="009143BF" w:rsidP="007A4EB3">
      <w:r>
        <w:continuationSeparator/>
      </w:r>
    </w:p>
    <w:p w14:paraId="64DB5C4A" w14:textId="77777777" w:rsidR="009143BF" w:rsidRDefault="009143BF" w:rsidP="007A4EB3"/>
    <w:p w14:paraId="4E707DD7" w14:textId="77777777" w:rsidR="009143BF" w:rsidRDefault="009143BF" w:rsidP="007A4EB3"/>
    <w:p w14:paraId="4C987DB7" w14:textId="77777777" w:rsidR="009143BF" w:rsidRDefault="009143BF" w:rsidP="007A4EB3"/>
    <w:p w14:paraId="111BC2CE" w14:textId="77777777" w:rsidR="009143BF" w:rsidRDefault="009143BF" w:rsidP="007A4EB3"/>
    <w:p w14:paraId="710D0CD5" w14:textId="77777777" w:rsidR="009143BF" w:rsidRDefault="009143BF" w:rsidP="007A4EB3"/>
    <w:p w14:paraId="1CB249D5" w14:textId="77777777" w:rsidR="009143BF" w:rsidRDefault="009143BF" w:rsidP="007A4EB3"/>
    <w:p w14:paraId="7EC72CFE" w14:textId="77777777" w:rsidR="009143BF" w:rsidRDefault="009143BF" w:rsidP="007A4EB3"/>
    <w:p w14:paraId="3A160A74" w14:textId="77777777" w:rsidR="009143BF" w:rsidRDefault="009143BF" w:rsidP="007A4EB3"/>
    <w:p w14:paraId="7A9BD97B" w14:textId="77777777" w:rsidR="009143BF" w:rsidRDefault="009143BF" w:rsidP="007A4EB3"/>
    <w:p w14:paraId="47F33F9D" w14:textId="77777777" w:rsidR="009143BF" w:rsidRDefault="009143BF" w:rsidP="007A4EB3"/>
    <w:p w14:paraId="59DC5482" w14:textId="77777777" w:rsidR="009143BF" w:rsidRDefault="009143BF" w:rsidP="007A4EB3"/>
    <w:p w14:paraId="74A2DD55" w14:textId="77777777" w:rsidR="009143BF" w:rsidRDefault="009143BF" w:rsidP="007A4EB3"/>
    <w:p w14:paraId="27120B7A" w14:textId="77777777" w:rsidR="009143BF" w:rsidRDefault="009143BF" w:rsidP="007A4EB3"/>
    <w:p w14:paraId="7A4F1C10" w14:textId="77777777" w:rsidR="009143BF" w:rsidRDefault="009143BF" w:rsidP="007A4EB3"/>
    <w:p w14:paraId="47F47C5C" w14:textId="77777777" w:rsidR="009143BF" w:rsidRDefault="009143BF" w:rsidP="007A4EB3"/>
    <w:p w14:paraId="0953BA81" w14:textId="77777777" w:rsidR="009143BF" w:rsidRDefault="009143BF" w:rsidP="007A4EB3"/>
    <w:p w14:paraId="6C269B9C" w14:textId="77777777" w:rsidR="009143BF" w:rsidRDefault="009143BF" w:rsidP="007A4EB3"/>
    <w:p w14:paraId="202CAB15" w14:textId="77777777" w:rsidR="009143BF" w:rsidRDefault="009143BF" w:rsidP="007A4EB3"/>
    <w:p w14:paraId="6CABFE65" w14:textId="77777777" w:rsidR="009143BF" w:rsidRDefault="009143BF" w:rsidP="007A4EB3"/>
    <w:p w14:paraId="1D4B6A9F" w14:textId="77777777" w:rsidR="009143BF" w:rsidRDefault="009143BF" w:rsidP="007A4EB3"/>
    <w:p w14:paraId="714607E3" w14:textId="77777777" w:rsidR="009143BF" w:rsidRDefault="009143BF" w:rsidP="007A4EB3"/>
    <w:p w14:paraId="26A97D29" w14:textId="77777777" w:rsidR="009143BF" w:rsidRDefault="009143BF" w:rsidP="007A4EB3"/>
    <w:p w14:paraId="4F3364BC" w14:textId="77777777" w:rsidR="009143BF" w:rsidRDefault="009143BF" w:rsidP="007A4EB3"/>
    <w:p w14:paraId="01AC6E25" w14:textId="77777777" w:rsidR="009143BF" w:rsidRDefault="009143BF" w:rsidP="007A4EB3"/>
    <w:p w14:paraId="4F0A3FDB" w14:textId="77777777" w:rsidR="009143BF" w:rsidRDefault="009143BF" w:rsidP="007A4EB3"/>
    <w:p w14:paraId="57409A2A" w14:textId="77777777" w:rsidR="009143BF" w:rsidRDefault="009143BF" w:rsidP="007A4EB3"/>
    <w:p w14:paraId="6467136C" w14:textId="77777777" w:rsidR="009143BF" w:rsidRDefault="009143BF" w:rsidP="007A4EB3"/>
    <w:p w14:paraId="61611217" w14:textId="77777777" w:rsidR="009143BF" w:rsidRDefault="009143BF" w:rsidP="007A4EB3"/>
    <w:p w14:paraId="63FFDFDC" w14:textId="77777777" w:rsidR="009143BF" w:rsidRDefault="009143BF"/>
    <w:p w14:paraId="6A3BDD27" w14:textId="77777777" w:rsidR="009143BF" w:rsidRDefault="009143BF" w:rsidP="00D176E4"/>
    <w:p w14:paraId="15A00008" w14:textId="77777777" w:rsidR="009143BF" w:rsidRDefault="009143BF"/>
    <w:p w14:paraId="362DE4BC" w14:textId="77777777" w:rsidR="009143BF" w:rsidRDefault="009143BF" w:rsidP="007B0B89"/>
    <w:p w14:paraId="19ACD21F" w14:textId="77777777" w:rsidR="009143BF" w:rsidRDefault="009143BF" w:rsidP="000C7CAB"/>
    <w:p w14:paraId="1605B03A" w14:textId="77777777" w:rsidR="009143BF" w:rsidRDefault="009143BF"/>
    <w:p w14:paraId="7346670D" w14:textId="77777777" w:rsidR="009143BF" w:rsidRDefault="009143BF"/>
    <w:p w14:paraId="6EEC5096" w14:textId="77777777" w:rsidR="009143BF" w:rsidRDefault="009143BF" w:rsidP="00783E38"/>
    <w:p w14:paraId="7ADC75DC" w14:textId="77777777" w:rsidR="009143BF" w:rsidRDefault="009143BF" w:rsidP="00783E38"/>
    <w:p w14:paraId="76A2845C" w14:textId="77777777" w:rsidR="009143BF" w:rsidRDefault="009143BF" w:rsidP="00783E38"/>
    <w:p w14:paraId="53BCBEF9" w14:textId="77777777" w:rsidR="009143BF" w:rsidRDefault="009143BF" w:rsidP="00783E38"/>
    <w:p w14:paraId="0AF7328C" w14:textId="77777777" w:rsidR="009143BF" w:rsidRDefault="009143BF" w:rsidP="00783E38"/>
    <w:p w14:paraId="485AE167" w14:textId="77777777" w:rsidR="009143BF" w:rsidRDefault="009143BF"/>
    <w:p w14:paraId="6185FD44" w14:textId="77777777" w:rsidR="009143BF" w:rsidRDefault="009143BF" w:rsidP="00CE4BC7"/>
    <w:p w14:paraId="6C51F32A" w14:textId="77777777" w:rsidR="009143BF" w:rsidRDefault="009143BF" w:rsidP="00CE4BC7"/>
    <w:p w14:paraId="1EEA8DD1" w14:textId="77777777" w:rsidR="009143BF" w:rsidRDefault="009143BF" w:rsidP="00CE4BC7"/>
    <w:p w14:paraId="274F52A2" w14:textId="77777777" w:rsidR="009143BF" w:rsidRDefault="009143BF" w:rsidP="00CE4BC7"/>
    <w:p w14:paraId="2921E42C" w14:textId="77777777" w:rsidR="009143BF" w:rsidRDefault="009143BF" w:rsidP="00CE4BC7"/>
    <w:p w14:paraId="143B453A" w14:textId="77777777" w:rsidR="009143BF" w:rsidRDefault="009143BF" w:rsidP="00CE4BC7"/>
    <w:p w14:paraId="40DB825C" w14:textId="77777777" w:rsidR="009143BF" w:rsidRDefault="009143BF" w:rsidP="00CE4BC7"/>
    <w:p w14:paraId="4024D76B" w14:textId="77777777" w:rsidR="009143BF" w:rsidRDefault="009143BF" w:rsidP="00CE4BC7"/>
    <w:p w14:paraId="6068EF19" w14:textId="77777777" w:rsidR="009143BF" w:rsidRDefault="009143BF" w:rsidP="00CE4BC7"/>
    <w:p w14:paraId="34A97A02" w14:textId="77777777" w:rsidR="009143BF" w:rsidRDefault="009143BF" w:rsidP="00CE4BC7"/>
    <w:p w14:paraId="64BA7617" w14:textId="77777777" w:rsidR="009143BF" w:rsidRDefault="009143BF" w:rsidP="003F6A14"/>
    <w:p w14:paraId="6051489D" w14:textId="77777777" w:rsidR="009143BF" w:rsidRDefault="009143BF" w:rsidP="003F6A14"/>
    <w:p w14:paraId="295B9D55" w14:textId="77777777" w:rsidR="009143BF" w:rsidRDefault="009143BF"/>
    <w:p w14:paraId="3AAF87BE" w14:textId="77777777" w:rsidR="009143BF" w:rsidRDefault="009143BF" w:rsidP="006C418A"/>
    <w:p w14:paraId="7AF750E6" w14:textId="77777777" w:rsidR="009143BF" w:rsidRDefault="009143BF"/>
    <w:p w14:paraId="7CE76F54" w14:textId="77777777" w:rsidR="009143BF" w:rsidRDefault="009143BF"/>
    <w:p w14:paraId="55A6D962" w14:textId="77777777" w:rsidR="009143BF" w:rsidRDefault="009143BF" w:rsidP="00D9131B"/>
    <w:p w14:paraId="7CEE65C8" w14:textId="77777777" w:rsidR="009143BF" w:rsidRDefault="009143BF" w:rsidP="00D9131B"/>
    <w:p w14:paraId="60C39A0C" w14:textId="77777777" w:rsidR="009143BF" w:rsidRDefault="009143BF" w:rsidP="00D9131B"/>
    <w:p w14:paraId="4AF9A9E2" w14:textId="77777777" w:rsidR="009143BF" w:rsidRDefault="009143BF" w:rsidP="00D9131B"/>
    <w:p w14:paraId="66F70FAD" w14:textId="77777777" w:rsidR="009143BF" w:rsidRDefault="009143BF" w:rsidP="00D9131B"/>
    <w:p w14:paraId="2F21521D" w14:textId="77777777" w:rsidR="009143BF" w:rsidRDefault="009143BF" w:rsidP="00D9131B"/>
    <w:p w14:paraId="2C57FC73" w14:textId="77777777" w:rsidR="009143BF" w:rsidRDefault="009143BF"/>
    <w:p w14:paraId="467CA06B" w14:textId="77777777" w:rsidR="009143BF" w:rsidRDefault="009143BF" w:rsidP="00302298"/>
    <w:p w14:paraId="3622FE24" w14:textId="77777777" w:rsidR="009143BF" w:rsidRDefault="009143BF"/>
    <w:p w14:paraId="777C79AD" w14:textId="77777777" w:rsidR="009143BF" w:rsidRDefault="009143BF" w:rsidP="004F770D"/>
    <w:p w14:paraId="7D54D070" w14:textId="77777777" w:rsidR="009143BF" w:rsidRDefault="009143BF"/>
    <w:p w14:paraId="39CD5CC9" w14:textId="77777777" w:rsidR="009143BF" w:rsidRDefault="009143BF"/>
    <w:p w14:paraId="166D6DDA" w14:textId="77777777" w:rsidR="009143BF" w:rsidRDefault="009143BF"/>
    <w:p w14:paraId="7F1C0E12" w14:textId="77777777" w:rsidR="009143BF" w:rsidRDefault="009143BF" w:rsidP="004977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1B0092" w:rsidRDefault="001B0092" w:rsidP="007A4EB3">
    <w:pPr>
      <w:pStyle w:val="Header"/>
    </w:pPr>
    <w:r>
      <w:rPr>
        <w:noProof/>
      </w:rPr>
      <w:drawing>
        <wp:anchor distT="0" distB="0" distL="114300" distR="114300" simplePos="0" relativeHeight="251659264" behindDoc="1" locked="0" layoutInCell="1" allowOverlap="1" wp14:anchorId="7E262B51" wp14:editId="1958C554">
          <wp:simplePos x="0" y="0"/>
          <wp:positionH relativeFrom="column">
            <wp:posOffset>-708660</wp:posOffset>
          </wp:positionH>
          <wp:positionV relativeFrom="paragraph">
            <wp:posOffset>-447040</wp:posOffset>
          </wp:positionV>
          <wp:extent cx="7537450" cy="984250"/>
          <wp:effectExtent l="0" t="0" r="6350" b="6350"/>
          <wp:wrapNone/>
          <wp:docPr id="24" name="Picture 24"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1B0092" w:rsidRDefault="001B0092" w:rsidP="007A4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5"/>
  </w:num>
  <w:num w:numId="14">
    <w:abstractNumId w:val="17"/>
  </w:num>
  <w:num w:numId="15">
    <w:abstractNumId w:val="21"/>
  </w:num>
  <w:num w:numId="16">
    <w:abstractNumId w:val="16"/>
  </w:num>
  <w:num w:numId="17">
    <w:abstractNumId w:val="18"/>
  </w:num>
  <w:num w:numId="18">
    <w:abstractNumId w:val="11"/>
  </w:num>
  <w:num w:numId="19">
    <w:abstractNumId w:val="23"/>
  </w:num>
  <w:num w:numId="20">
    <w:abstractNumId w:val="24"/>
  </w:num>
  <w:num w:numId="21">
    <w:abstractNumId w:val="20"/>
  </w:num>
  <w:num w:numId="22">
    <w:abstractNumId w:val="19"/>
  </w:num>
  <w:num w:numId="23">
    <w:abstractNumId w:val="14"/>
  </w:num>
  <w:num w:numId="24">
    <w:abstractNumId w:val="13"/>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40DC"/>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0091"/>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7DCE"/>
    <w:rsid w:val="000D7E9F"/>
    <w:rsid w:val="000E1421"/>
    <w:rsid w:val="000E183C"/>
    <w:rsid w:val="000E1AEC"/>
    <w:rsid w:val="000E21B9"/>
    <w:rsid w:val="000E238F"/>
    <w:rsid w:val="000E2485"/>
    <w:rsid w:val="000E314B"/>
    <w:rsid w:val="000E3288"/>
    <w:rsid w:val="000E35C1"/>
    <w:rsid w:val="000E4A61"/>
    <w:rsid w:val="000E4EED"/>
    <w:rsid w:val="000E619B"/>
    <w:rsid w:val="000E61E9"/>
    <w:rsid w:val="000E6B92"/>
    <w:rsid w:val="000E74ED"/>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851"/>
    <w:rsid w:val="00130E9A"/>
    <w:rsid w:val="0013189E"/>
    <w:rsid w:val="001321A9"/>
    <w:rsid w:val="0013254E"/>
    <w:rsid w:val="00132C6F"/>
    <w:rsid w:val="001332DD"/>
    <w:rsid w:val="00133A40"/>
    <w:rsid w:val="00134229"/>
    <w:rsid w:val="00134248"/>
    <w:rsid w:val="00134643"/>
    <w:rsid w:val="0013521F"/>
    <w:rsid w:val="00135A44"/>
    <w:rsid w:val="00135EC4"/>
    <w:rsid w:val="001361FC"/>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6B"/>
    <w:rsid w:val="0017539C"/>
    <w:rsid w:val="00175DCE"/>
    <w:rsid w:val="0017623B"/>
    <w:rsid w:val="001762E9"/>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F98"/>
    <w:rsid w:val="001A63FE"/>
    <w:rsid w:val="001A6946"/>
    <w:rsid w:val="001A72F2"/>
    <w:rsid w:val="001A7821"/>
    <w:rsid w:val="001A7892"/>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A51"/>
    <w:rsid w:val="002068FB"/>
    <w:rsid w:val="00206EDD"/>
    <w:rsid w:val="002074E7"/>
    <w:rsid w:val="00207724"/>
    <w:rsid w:val="00207A0D"/>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64"/>
    <w:rsid w:val="002257A8"/>
    <w:rsid w:val="002257CA"/>
    <w:rsid w:val="00225D62"/>
    <w:rsid w:val="00226205"/>
    <w:rsid w:val="00227027"/>
    <w:rsid w:val="002270A2"/>
    <w:rsid w:val="00227291"/>
    <w:rsid w:val="002273E2"/>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539"/>
    <w:rsid w:val="0024158E"/>
    <w:rsid w:val="002416C6"/>
    <w:rsid w:val="002419D5"/>
    <w:rsid w:val="00241B3F"/>
    <w:rsid w:val="00242F8F"/>
    <w:rsid w:val="00242FC1"/>
    <w:rsid w:val="00243A2A"/>
    <w:rsid w:val="00243EDA"/>
    <w:rsid w:val="002440A6"/>
    <w:rsid w:val="00244563"/>
    <w:rsid w:val="00245279"/>
    <w:rsid w:val="00245381"/>
    <w:rsid w:val="0024592F"/>
    <w:rsid w:val="0024594C"/>
    <w:rsid w:val="00246826"/>
    <w:rsid w:val="00246AAA"/>
    <w:rsid w:val="00246F73"/>
    <w:rsid w:val="00247288"/>
    <w:rsid w:val="002503CC"/>
    <w:rsid w:val="00251F25"/>
    <w:rsid w:val="00252286"/>
    <w:rsid w:val="00252BE3"/>
    <w:rsid w:val="00252FC3"/>
    <w:rsid w:val="00253462"/>
    <w:rsid w:val="0025469A"/>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5F2"/>
    <w:rsid w:val="00405948"/>
    <w:rsid w:val="00405F3D"/>
    <w:rsid w:val="00405FEA"/>
    <w:rsid w:val="00406558"/>
    <w:rsid w:val="004069F6"/>
    <w:rsid w:val="00407006"/>
    <w:rsid w:val="00407073"/>
    <w:rsid w:val="004071E6"/>
    <w:rsid w:val="004076F9"/>
    <w:rsid w:val="004103D7"/>
    <w:rsid w:val="00411556"/>
    <w:rsid w:val="00411B23"/>
    <w:rsid w:val="00411E63"/>
    <w:rsid w:val="0041205A"/>
    <w:rsid w:val="004121A0"/>
    <w:rsid w:val="00412B07"/>
    <w:rsid w:val="00412B6F"/>
    <w:rsid w:val="00412D6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840"/>
    <w:rsid w:val="004D0ACD"/>
    <w:rsid w:val="004D1CAF"/>
    <w:rsid w:val="004D2B60"/>
    <w:rsid w:val="004D2EC5"/>
    <w:rsid w:val="004D2ED2"/>
    <w:rsid w:val="004D2F73"/>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E8"/>
    <w:rsid w:val="005719A5"/>
    <w:rsid w:val="005719D1"/>
    <w:rsid w:val="00571BFB"/>
    <w:rsid w:val="00572762"/>
    <w:rsid w:val="00572F1A"/>
    <w:rsid w:val="00572FF7"/>
    <w:rsid w:val="00573027"/>
    <w:rsid w:val="00574F24"/>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52F7"/>
    <w:rsid w:val="00585B70"/>
    <w:rsid w:val="00585ED2"/>
    <w:rsid w:val="00586165"/>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855"/>
    <w:rsid w:val="005A5969"/>
    <w:rsid w:val="005A5E95"/>
    <w:rsid w:val="005A64CE"/>
    <w:rsid w:val="005A6EAA"/>
    <w:rsid w:val="005A7022"/>
    <w:rsid w:val="005A71BA"/>
    <w:rsid w:val="005A79BC"/>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50A3"/>
    <w:rsid w:val="0069593D"/>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6B3"/>
    <w:rsid w:val="006D39BF"/>
    <w:rsid w:val="006D3A85"/>
    <w:rsid w:val="006D3C2B"/>
    <w:rsid w:val="006D4564"/>
    <w:rsid w:val="006D46FC"/>
    <w:rsid w:val="006D49F6"/>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ACA"/>
    <w:rsid w:val="0072206D"/>
    <w:rsid w:val="00722D2C"/>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500C4"/>
    <w:rsid w:val="00750764"/>
    <w:rsid w:val="00751222"/>
    <w:rsid w:val="00751227"/>
    <w:rsid w:val="007512B9"/>
    <w:rsid w:val="00751E15"/>
    <w:rsid w:val="00752096"/>
    <w:rsid w:val="00753103"/>
    <w:rsid w:val="00753716"/>
    <w:rsid w:val="00753742"/>
    <w:rsid w:val="00753C3C"/>
    <w:rsid w:val="00755F2F"/>
    <w:rsid w:val="0075617A"/>
    <w:rsid w:val="00756283"/>
    <w:rsid w:val="00756B60"/>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D018F"/>
    <w:rsid w:val="007D078D"/>
    <w:rsid w:val="007D08A8"/>
    <w:rsid w:val="007D08F2"/>
    <w:rsid w:val="007D15F6"/>
    <w:rsid w:val="007D1D6B"/>
    <w:rsid w:val="007D1DDF"/>
    <w:rsid w:val="007D26D4"/>
    <w:rsid w:val="007D271C"/>
    <w:rsid w:val="007D2EDA"/>
    <w:rsid w:val="007D35C6"/>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D8"/>
    <w:rsid w:val="007E3D7A"/>
    <w:rsid w:val="007E4C92"/>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DC"/>
    <w:rsid w:val="009142DE"/>
    <w:rsid w:val="009143BF"/>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BE1"/>
    <w:rsid w:val="009460D4"/>
    <w:rsid w:val="009464B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3C6"/>
    <w:rsid w:val="009634E7"/>
    <w:rsid w:val="00963560"/>
    <w:rsid w:val="00963FA0"/>
    <w:rsid w:val="00964482"/>
    <w:rsid w:val="0096450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22C8"/>
    <w:rsid w:val="009A2F27"/>
    <w:rsid w:val="009A3A77"/>
    <w:rsid w:val="009A3D4D"/>
    <w:rsid w:val="009A3F57"/>
    <w:rsid w:val="009A41A5"/>
    <w:rsid w:val="009A4760"/>
    <w:rsid w:val="009A4E15"/>
    <w:rsid w:val="009A5446"/>
    <w:rsid w:val="009A6279"/>
    <w:rsid w:val="009A67B3"/>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DB"/>
    <w:rsid w:val="009B64AB"/>
    <w:rsid w:val="009B6BFF"/>
    <w:rsid w:val="009B6C3C"/>
    <w:rsid w:val="009B6D9C"/>
    <w:rsid w:val="009B6E4C"/>
    <w:rsid w:val="009C044F"/>
    <w:rsid w:val="009C0FCE"/>
    <w:rsid w:val="009C12D4"/>
    <w:rsid w:val="009C1CAD"/>
    <w:rsid w:val="009C25F8"/>
    <w:rsid w:val="009C2F46"/>
    <w:rsid w:val="009C3461"/>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7B"/>
    <w:rsid w:val="00A04FA6"/>
    <w:rsid w:val="00A0597A"/>
    <w:rsid w:val="00A05D95"/>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CB9"/>
    <w:rsid w:val="00A27BEB"/>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7FB"/>
    <w:rsid w:val="00B45860"/>
    <w:rsid w:val="00B46787"/>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9BE"/>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3074"/>
    <w:rsid w:val="00BD3B86"/>
    <w:rsid w:val="00BD3D95"/>
    <w:rsid w:val="00BD40D1"/>
    <w:rsid w:val="00BD47DC"/>
    <w:rsid w:val="00BD5227"/>
    <w:rsid w:val="00BD53F1"/>
    <w:rsid w:val="00BD6F16"/>
    <w:rsid w:val="00BD74DF"/>
    <w:rsid w:val="00BD7633"/>
    <w:rsid w:val="00BD7FE8"/>
    <w:rsid w:val="00BE034D"/>
    <w:rsid w:val="00BE036D"/>
    <w:rsid w:val="00BE0661"/>
    <w:rsid w:val="00BE0F41"/>
    <w:rsid w:val="00BE1433"/>
    <w:rsid w:val="00BE18DC"/>
    <w:rsid w:val="00BE1CA5"/>
    <w:rsid w:val="00BE27CD"/>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B99"/>
    <w:rsid w:val="00BF3F61"/>
    <w:rsid w:val="00BF47F6"/>
    <w:rsid w:val="00BF49E8"/>
    <w:rsid w:val="00BF4D6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AE4"/>
    <w:rsid w:val="00C85416"/>
    <w:rsid w:val="00C8559D"/>
    <w:rsid w:val="00C85CA4"/>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30CF"/>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73C9"/>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2A9"/>
    <w:rsid w:val="00D20894"/>
    <w:rsid w:val="00D2142A"/>
    <w:rsid w:val="00D21884"/>
    <w:rsid w:val="00D21E21"/>
    <w:rsid w:val="00D22921"/>
    <w:rsid w:val="00D22E6E"/>
    <w:rsid w:val="00D230CD"/>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E42"/>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0A6"/>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1061"/>
    <w:rsid w:val="00DB1136"/>
    <w:rsid w:val="00DB1384"/>
    <w:rsid w:val="00DB1F38"/>
    <w:rsid w:val="00DB23A4"/>
    <w:rsid w:val="00DB371C"/>
    <w:rsid w:val="00DB3B82"/>
    <w:rsid w:val="00DB3CFA"/>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868"/>
    <w:rsid w:val="00E14DFA"/>
    <w:rsid w:val="00E14F89"/>
    <w:rsid w:val="00E152DF"/>
    <w:rsid w:val="00E15331"/>
    <w:rsid w:val="00E15766"/>
    <w:rsid w:val="00E15A23"/>
    <w:rsid w:val="00E15AE7"/>
    <w:rsid w:val="00E1612E"/>
    <w:rsid w:val="00E16361"/>
    <w:rsid w:val="00E16369"/>
    <w:rsid w:val="00E1772C"/>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D6D"/>
    <w:rsid w:val="00E43073"/>
    <w:rsid w:val="00E43334"/>
    <w:rsid w:val="00E438B3"/>
    <w:rsid w:val="00E43C46"/>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AD5"/>
    <w:rsid w:val="00EA0EFA"/>
    <w:rsid w:val="00EA0FAE"/>
    <w:rsid w:val="00EA1397"/>
    <w:rsid w:val="00EA14AE"/>
    <w:rsid w:val="00EA159C"/>
    <w:rsid w:val="00EA17FE"/>
    <w:rsid w:val="00EA185E"/>
    <w:rsid w:val="00EA1EF3"/>
    <w:rsid w:val="00EA2374"/>
    <w:rsid w:val="00EA252E"/>
    <w:rsid w:val="00EA28FB"/>
    <w:rsid w:val="00EA2BD6"/>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814"/>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C73"/>
    <w:rsid w:val="00EC72F0"/>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1532"/>
    <w:rsid w:val="00EE187C"/>
    <w:rsid w:val="00EE345F"/>
    <w:rsid w:val="00EE366C"/>
    <w:rsid w:val="00EE37BB"/>
    <w:rsid w:val="00EE4518"/>
    <w:rsid w:val="00EE4962"/>
    <w:rsid w:val="00EE5D9B"/>
    <w:rsid w:val="00EE626E"/>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0ACE"/>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11F0"/>
    <w:rsid w:val="00F912D9"/>
    <w:rsid w:val="00F922BA"/>
    <w:rsid w:val="00F9249C"/>
    <w:rsid w:val="00F927F5"/>
    <w:rsid w:val="00F929AC"/>
    <w:rsid w:val="00F92A9A"/>
    <w:rsid w:val="00F92D38"/>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elering.ee/bilansiteenus/"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elering.ee/limiteeritud-ptr-ide-oksjon-2" TargetMode="External"/><Relationship Id="rId33" Type="http://schemas.openxmlformats.org/officeDocument/2006/relationships/image" Target="media/image23.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elering.ee/elektrisusteemi-kuukokkuvotted"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lering.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F56AC-CC52-41C9-BCB0-93579913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3893</Words>
  <Characters>22583</Characters>
  <Application>Microsoft Office Word</Application>
  <DocSecurity>0</DocSecurity>
  <Lines>188</Lines>
  <Paragraphs>52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26424</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2015-09-23T10:11:00Z</cp:lastPrinted>
  <dcterms:created xsi:type="dcterms:W3CDTF">2015-09-29T06:08:00Z</dcterms:created>
  <dcterms:modified xsi:type="dcterms:W3CDTF">2015-09-29T06:08:00Z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